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D932B" w14:textId="77777777" w:rsidR="004E60C0" w:rsidRPr="00582406" w:rsidRDefault="004E60C0" w:rsidP="004E60C0">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0A939DDC" w14:textId="15C6501F" w:rsidR="004E60C0" w:rsidRPr="00582406" w:rsidRDefault="005409B5" w:rsidP="004E60C0">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004E60C0" w:rsidRPr="00582406">
        <w:rPr>
          <w:rFonts w:ascii="GHEA Grapalat" w:hAnsi="GHEA Grapalat"/>
          <w:i w:val="0"/>
          <w:sz w:val="24"/>
          <w:szCs w:val="24"/>
          <w:lang w:val="af-ZA"/>
        </w:rPr>
        <w:t xml:space="preserve">  </w:t>
      </w:r>
    </w:p>
    <w:p w14:paraId="5C1BAE1A" w14:textId="77777777" w:rsidR="004E60C0" w:rsidRPr="009816C6" w:rsidRDefault="004E60C0" w:rsidP="004E60C0">
      <w:pPr>
        <w:pStyle w:val="BodyTextIndent"/>
        <w:spacing w:line="240" w:lineRule="auto"/>
        <w:jc w:val="center"/>
        <w:rPr>
          <w:rFonts w:ascii="GHEA Grapalat" w:hAnsi="GHEA Grapalat"/>
          <w:i w:val="0"/>
          <w:sz w:val="22"/>
          <w:szCs w:val="22"/>
          <w:lang w:val="af-ZA"/>
        </w:rPr>
      </w:pPr>
    </w:p>
    <w:p w14:paraId="2CF30997" w14:textId="77777777" w:rsidR="004E60C0" w:rsidRPr="009816C6"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2C3C026" w14:textId="110D0C93" w:rsidR="004E60C0" w:rsidRPr="00C70C71" w:rsidRDefault="004E60C0" w:rsidP="004E60C0">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sidR="005409B5">
        <w:rPr>
          <w:rFonts w:ascii="GHEA Grapalat" w:hAnsi="GHEA Grapalat"/>
          <w:i w:val="0"/>
          <w:sz w:val="22"/>
          <w:szCs w:val="22"/>
          <w:lang w:val="hy-AM"/>
        </w:rPr>
        <w:t>4</w:t>
      </w:r>
      <w:r>
        <w:rPr>
          <w:rFonts w:ascii="GHEA Grapalat" w:hAnsi="GHEA Grapalat"/>
          <w:i w:val="0"/>
          <w:sz w:val="22"/>
          <w:szCs w:val="22"/>
          <w:lang w:val="af-ZA"/>
        </w:rPr>
        <w:t xml:space="preserve"> </w:t>
      </w:r>
      <w:r w:rsidRPr="00C70C71">
        <w:rPr>
          <w:rFonts w:ascii="GHEA Grapalat" w:hAnsi="GHEA Grapalat"/>
          <w:i w:val="0"/>
          <w:sz w:val="22"/>
          <w:szCs w:val="22"/>
          <w:lang w:val="af-ZA"/>
        </w:rPr>
        <w:t xml:space="preserve">թվականի </w:t>
      </w:r>
      <w:r w:rsidR="00821FD0" w:rsidRPr="00C70C71">
        <w:rPr>
          <w:rFonts w:ascii="GHEA Grapalat" w:hAnsi="GHEA Grapalat"/>
          <w:i w:val="0"/>
          <w:sz w:val="22"/>
          <w:szCs w:val="22"/>
          <w:lang w:val="en-US"/>
        </w:rPr>
        <w:t>նոյեմբերի</w:t>
      </w:r>
      <w:r w:rsidR="003C16B9" w:rsidRPr="00C70C71">
        <w:rPr>
          <w:rFonts w:ascii="GHEA Grapalat" w:hAnsi="GHEA Grapalat"/>
          <w:i w:val="0"/>
          <w:sz w:val="22"/>
          <w:szCs w:val="22"/>
          <w:lang w:val="af-ZA"/>
        </w:rPr>
        <w:t xml:space="preserve"> </w:t>
      </w:r>
      <w:r w:rsidR="00DD3A2C" w:rsidRPr="00C70C71">
        <w:rPr>
          <w:rFonts w:ascii="GHEA Grapalat" w:hAnsi="GHEA Grapalat"/>
          <w:i w:val="0"/>
          <w:sz w:val="22"/>
          <w:szCs w:val="22"/>
          <w:lang w:val="af-ZA"/>
        </w:rPr>
        <w:t>27</w:t>
      </w:r>
      <w:r w:rsidR="006628DA" w:rsidRPr="00C70C71">
        <w:rPr>
          <w:rFonts w:ascii="GHEA Grapalat" w:hAnsi="GHEA Grapalat"/>
          <w:i w:val="0"/>
          <w:sz w:val="22"/>
          <w:szCs w:val="22"/>
          <w:lang w:val="af-ZA"/>
        </w:rPr>
        <w:t>-</w:t>
      </w:r>
      <w:r w:rsidRPr="00C70C71">
        <w:rPr>
          <w:rFonts w:ascii="GHEA Grapalat" w:hAnsi="GHEA Grapalat"/>
          <w:i w:val="0"/>
          <w:sz w:val="22"/>
          <w:szCs w:val="22"/>
          <w:lang w:val="af-ZA"/>
        </w:rPr>
        <w:t>ի որոշմամբ, Արձանագրություն թիվ 1, կետ 2</w:t>
      </w:r>
    </w:p>
    <w:p w14:paraId="2AAF2090" w14:textId="4852EC56" w:rsidR="004E60C0" w:rsidRPr="00C70C71" w:rsidRDefault="004E60C0" w:rsidP="004E60C0">
      <w:pPr>
        <w:pStyle w:val="BodyTextIndent"/>
        <w:spacing w:line="240" w:lineRule="auto"/>
        <w:jc w:val="center"/>
        <w:rPr>
          <w:rFonts w:ascii="GHEA Grapalat" w:hAnsi="GHEA Grapalat"/>
          <w:i w:val="0"/>
          <w:sz w:val="22"/>
          <w:szCs w:val="22"/>
          <w:lang w:val="af-ZA"/>
        </w:rPr>
      </w:pPr>
      <w:r w:rsidRPr="00C70C71">
        <w:rPr>
          <w:rFonts w:ascii="GHEA Grapalat" w:hAnsi="GHEA Grapalat"/>
          <w:i w:val="0"/>
          <w:sz w:val="22"/>
          <w:szCs w:val="22"/>
          <w:lang w:val="af-ZA"/>
        </w:rPr>
        <w:t xml:space="preserve">  </w:t>
      </w:r>
    </w:p>
    <w:p w14:paraId="1B80F4FB" w14:textId="14E5A0B5" w:rsidR="004E60C0" w:rsidRPr="00C70C71" w:rsidRDefault="004E60C0" w:rsidP="004E60C0">
      <w:pPr>
        <w:pStyle w:val="BodyTextIndent"/>
        <w:spacing w:line="240" w:lineRule="auto"/>
        <w:jc w:val="center"/>
        <w:rPr>
          <w:rFonts w:ascii="GHEA Grapalat" w:hAnsi="GHEA Grapalat"/>
          <w:i w:val="0"/>
          <w:sz w:val="22"/>
          <w:szCs w:val="22"/>
          <w:lang w:val="af-ZA"/>
        </w:rPr>
      </w:pPr>
    </w:p>
    <w:p w14:paraId="3D43024C" w14:textId="4C03B06C" w:rsidR="004E60C0" w:rsidRPr="00C70C71" w:rsidRDefault="004E60C0" w:rsidP="004E60C0">
      <w:pPr>
        <w:pStyle w:val="BodyTextIndent"/>
        <w:spacing w:line="240" w:lineRule="auto"/>
        <w:jc w:val="center"/>
        <w:rPr>
          <w:rFonts w:ascii="GHEA Grapalat" w:hAnsi="GHEA Grapalat"/>
          <w:i w:val="0"/>
          <w:sz w:val="22"/>
          <w:szCs w:val="22"/>
          <w:lang w:val="af-ZA"/>
        </w:rPr>
      </w:pPr>
      <w:r w:rsidRPr="00C70C71">
        <w:rPr>
          <w:rFonts w:ascii="GHEA Grapalat" w:hAnsi="GHEA Grapalat"/>
          <w:i w:val="0"/>
          <w:sz w:val="22"/>
          <w:szCs w:val="22"/>
          <w:lang w:val="af-ZA"/>
        </w:rPr>
        <w:t xml:space="preserve">Ընթացակարգի ծածկագիրը`  </w:t>
      </w:r>
      <w:r w:rsidRPr="00C70C71">
        <w:rPr>
          <w:rFonts w:ascii="GHEA Grapalat" w:hAnsi="GHEA Grapalat"/>
          <w:b/>
          <w:i w:val="0"/>
          <w:sz w:val="22"/>
          <w:szCs w:val="22"/>
          <w:lang w:val="af-ZA"/>
        </w:rPr>
        <w:t>ԵՔԼ-ԳՀԱՊՁԲ-</w:t>
      </w:r>
      <w:r w:rsidR="003C16B9" w:rsidRPr="00C70C71">
        <w:rPr>
          <w:rFonts w:ascii="GHEA Grapalat" w:hAnsi="GHEA Grapalat"/>
          <w:b/>
          <w:i w:val="0"/>
          <w:sz w:val="22"/>
          <w:szCs w:val="22"/>
          <w:lang w:val="af-ZA"/>
        </w:rPr>
        <w:t>2</w:t>
      </w:r>
      <w:r w:rsidR="00821FD0" w:rsidRPr="00C70C71">
        <w:rPr>
          <w:rFonts w:ascii="GHEA Grapalat" w:hAnsi="GHEA Grapalat"/>
          <w:b/>
          <w:i w:val="0"/>
          <w:sz w:val="22"/>
          <w:szCs w:val="22"/>
          <w:lang w:val="af-ZA"/>
        </w:rPr>
        <w:t>5</w:t>
      </w:r>
      <w:r w:rsidR="003C16B9" w:rsidRPr="00C70C71">
        <w:rPr>
          <w:rFonts w:ascii="GHEA Grapalat" w:hAnsi="GHEA Grapalat"/>
          <w:b/>
          <w:i w:val="0"/>
          <w:sz w:val="22"/>
          <w:szCs w:val="22"/>
          <w:lang w:val="af-ZA"/>
        </w:rPr>
        <w:t>/</w:t>
      </w:r>
      <w:r w:rsidR="00C953D9" w:rsidRPr="00C70C71">
        <w:rPr>
          <w:rFonts w:ascii="GHEA Grapalat" w:hAnsi="GHEA Grapalat"/>
          <w:b/>
          <w:i w:val="0"/>
          <w:sz w:val="22"/>
          <w:szCs w:val="22"/>
          <w:lang w:val="af-ZA"/>
        </w:rPr>
        <w:t>3</w:t>
      </w:r>
      <w:r w:rsidR="005D5A02" w:rsidRPr="00C70C71">
        <w:rPr>
          <w:rFonts w:ascii="GHEA Grapalat" w:hAnsi="GHEA Grapalat"/>
          <w:b/>
          <w:i w:val="0"/>
          <w:sz w:val="22"/>
          <w:szCs w:val="22"/>
          <w:lang w:val="af-ZA"/>
        </w:rPr>
        <w:t xml:space="preserve">  </w:t>
      </w:r>
      <w:r w:rsidRPr="00C70C71">
        <w:rPr>
          <w:rFonts w:ascii="GHEA Grapalat" w:hAnsi="GHEA Grapalat"/>
          <w:i w:val="0"/>
          <w:sz w:val="22"/>
          <w:szCs w:val="22"/>
          <w:lang w:val="af-ZA"/>
        </w:rPr>
        <w:t xml:space="preserve"> </w:t>
      </w:r>
      <w:r w:rsidR="006A3D5C" w:rsidRPr="00C70C71">
        <w:rPr>
          <w:rFonts w:ascii="GHEA Grapalat" w:hAnsi="GHEA Grapalat"/>
          <w:i w:val="0"/>
          <w:sz w:val="22"/>
          <w:szCs w:val="22"/>
          <w:lang w:val="af-ZA"/>
        </w:rPr>
        <w:t xml:space="preserve">  </w:t>
      </w:r>
      <w:r w:rsidRPr="00C70C71">
        <w:rPr>
          <w:rFonts w:ascii="GHEA Grapalat" w:hAnsi="GHEA Grapalat"/>
          <w:i w:val="0"/>
          <w:sz w:val="22"/>
          <w:szCs w:val="22"/>
          <w:lang w:val="af-ZA"/>
        </w:rPr>
        <w:t xml:space="preserve">   </w:t>
      </w:r>
      <w:r w:rsidR="00927CBB" w:rsidRPr="00C70C71">
        <w:rPr>
          <w:rFonts w:ascii="GHEA Grapalat" w:hAnsi="GHEA Grapalat"/>
          <w:i w:val="0"/>
          <w:sz w:val="22"/>
          <w:szCs w:val="22"/>
          <w:lang w:val="af-ZA"/>
        </w:rPr>
        <w:t xml:space="preserve"> </w:t>
      </w:r>
      <w:r w:rsidRPr="00C70C71">
        <w:rPr>
          <w:rFonts w:ascii="GHEA Grapalat" w:hAnsi="GHEA Grapalat"/>
          <w:i w:val="0"/>
          <w:sz w:val="22"/>
          <w:szCs w:val="22"/>
          <w:lang w:val="af-ZA"/>
        </w:rPr>
        <w:t xml:space="preserve">      </w:t>
      </w:r>
    </w:p>
    <w:p w14:paraId="4EBBF187" w14:textId="77777777" w:rsidR="004E60C0" w:rsidRPr="00C70C71" w:rsidRDefault="004E60C0" w:rsidP="004E60C0">
      <w:pPr>
        <w:pStyle w:val="BodyTextIndent"/>
        <w:spacing w:line="240" w:lineRule="auto"/>
        <w:jc w:val="center"/>
        <w:rPr>
          <w:rFonts w:ascii="GHEA Grapalat" w:hAnsi="GHEA Grapalat"/>
          <w:i w:val="0"/>
          <w:sz w:val="22"/>
          <w:szCs w:val="22"/>
          <w:lang w:val="af-ZA"/>
        </w:rPr>
      </w:pPr>
    </w:p>
    <w:p w14:paraId="1B2DB2AB" w14:textId="77777777" w:rsidR="004E60C0" w:rsidRPr="00C70C71" w:rsidRDefault="004E60C0" w:rsidP="004E60C0">
      <w:pPr>
        <w:pStyle w:val="BodyTextIndent"/>
        <w:spacing w:line="240" w:lineRule="auto"/>
        <w:rPr>
          <w:rFonts w:ascii="GHEA Grapalat" w:hAnsi="GHEA Grapalat"/>
          <w:i w:val="0"/>
          <w:lang w:val="af-ZA"/>
        </w:rPr>
      </w:pPr>
    </w:p>
    <w:p w14:paraId="432C0FCE" w14:textId="1C426767" w:rsidR="004E60C0" w:rsidRPr="00C70C71" w:rsidRDefault="004E60C0" w:rsidP="004E60C0">
      <w:pPr>
        <w:pStyle w:val="BodyTextIndent"/>
        <w:spacing w:line="240" w:lineRule="auto"/>
        <w:ind w:firstLine="708"/>
        <w:rPr>
          <w:rFonts w:ascii="GHEA Grapalat" w:hAnsi="GHEA Grapalat"/>
          <w:i w:val="0"/>
          <w:sz w:val="22"/>
          <w:szCs w:val="22"/>
          <w:lang w:val="af-ZA"/>
        </w:rPr>
      </w:pPr>
      <w:r w:rsidRPr="00C70C71">
        <w:rPr>
          <w:rFonts w:ascii="GHEA Grapalat" w:hAnsi="GHEA Grapalat"/>
          <w:i w:val="0"/>
          <w:sz w:val="22"/>
          <w:szCs w:val="22"/>
          <w:lang w:val="af-ZA"/>
        </w:rPr>
        <w:t>Պատվիրատուն` &lt;</w:t>
      </w:r>
      <w:r w:rsidR="00566E65" w:rsidRPr="00C70C71">
        <w:rPr>
          <w:rFonts w:ascii="GHEA Grapalat" w:hAnsi="GHEA Grapalat"/>
          <w:i w:val="0"/>
          <w:sz w:val="22"/>
          <w:szCs w:val="22"/>
          <w:lang w:val="hy-AM"/>
        </w:rPr>
        <w:t>&lt;</w:t>
      </w:r>
      <w:r w:rsidRPr="00C70C71">
        <w:rPr>
          <w:rFonts w:ascii="GHEA Grapalat" w:hAnsi="GHEA Grapalat"/>
          <w:i w:val="0"/>
          <w:sz w:val="22"/>
          <w:szCs w:val="22"/>
          <w:lang w:val="af-ZA"/>
        </w:rPr>
        <w:t>Երքաղլույս</w:t>
      </w:r>
      <w:r w:rsidR="00566E65" w:rsidRPr="00C70C71">
        <w:rPr>
          <w:rFonts w:ascii="GHEA Grapalat" w:hAnsi="GHEA Grapalat"/>
          <w:i w:val="0"/>
          <w:sz w:val="22"/>
          <w:szCs w:val="22"/>
          <w:lang w:val="hy-AM"/>
        </w:rPr>
        <w:t>&gt;</w:t>
      </w:r>
      <w:r w:rsidRPr="00C70C71">
        <w:rPr>
          <w:rFonts w:ascii="GHEA Grapalat" w:hAnsi="GHEA Grapalat"/>
          <w:i w:val="0"/>
          <w:sz w:val="22"/>
          <w:szCs w:val="22"/>
          <w:lang w:val="af-ZA"/>
        </w:rPr>
        <w:t xml:space="preserve">&gt; ՓԲԸ, որը գտնվում է ք. Երևան, Բուզանդի 1/4 հասցեում, հայտարարում է </w:t>
      </w:r>
      <w:r w:rsidR="009C7631" w:rsidRPr="00C70C71">
        <w:rPr>
          <w:rFonts w:ascii="GHEA Grapalat" w:hAnsi="GHEA Grapalat"/>
          <w:i w:val="0"/>
          <w:sz w:val="22"/>
          <w:szCs w:val="22"/>
          <w:lang w:val="hy-AM"/>
        </w:rPr>
        <w:t>գնանշման հարցում</w:t>
      </w:r>
      <w:r w:rsidRPr="00C70C71">
        <w:rPr>
          <w:rFonts w:ascii="GHEA Grapalat" w:hAnsi="GHEA Grapalat"/>
          <w:i w:val="0"/>
          <w:sz w:val="22"/>
          <w:szCs w:val="22"/>
          <w:lang w:val="af-ZA"/>
        </w:rPr>
        <w:t>, որն իրականացվում է մեկ փուլով:</w:t>
      </w:r>
    </w:p>
    <w:p w14:paraId="07A5220E" w14:textId="77777777" w:rsidR="0047395E" w:rsidRPr="00C70C71" w:rsidRDefault="004E60C0" w:rsidP="004E60C0">
      <w:pPr>
        <w:pStyle w:val="BodyTextIndent"/>
        <w:spacing w:line="240" w:lineRule="auto"/>
        <w:ind w:firstLine="0"/>
        <w:rPr>
          <w:rFonts w:ascii="GHEA Grapalat" w:hAnsi="GHEA Grapalat"/>
          <w:i w:val="0"/>
          <w:sz w:val="22"/>
          <w:lang w:val="af-ZA"/>
        </w:rPr>
      </w:pPr>
      <w:r w:rsidRPr="00C70C71">
        <w:rPr>
          <w:rFonts w:ascii="GHEA Grapalat" w:hAnsi="GHEA Grapalat"/>
          <w:i w:val="0"/>
          <w:sz w:val="22"/>
          <w:szCs w:val="22"/>
          <w:lang w:val="af-ZA"/>
        </w:rPr>
        <w:tab/>
      </w:r>
      <w:bookmarkStart w:id="0" w:name="_Hlk23167417"/>
      <w:r w:rsidR="00775846" w:rsidRPr="00C70C71">
        <w:rPr>
          <w:rFonts w:ascii="GHEA Grapalat" w:hAnsi="GHEA Grapalat"/>
          <w:i w:val="0"/>
          <w:sz w:val="22"/>
          <w:szCs w:val="22"/>
          <w:lang w:val="af-ZA"/>
        </w:rPr>
        <w:t>Սույն ընթացակարգի</w:t>
      </w:r>
      <w:bookmarkEnd w:id="0"/>
      <w:r w:rsidR="00775846" w:rsidRPr="00C70C71">
        <w:rPr>
          <w:rFonts w:ascii="GHEA Grapalat" w:hAnsi="GHEA Grapalat"/>
          <w:i w:val="0"/>
          <w:sz w:val="22"/>
          <w:szCs w:val="22"/>
          <w:lang w:val="af-ZA"/>
        </w:rPr>
        <w:t xml:space="preserve"> արդյունքում ընտրված մասնակցին սահմանված կարգով կառաջարկվի կնքել </w:t>
      </w:r>
      <w:r w:rsidR="0014256A" w:rsidRPr="00C70C71">
        <w:rPr>
          <w:rFonts w:ascii="GHEA Grapalat" w:hAnsi="GHEA Grapalat"/>
          <w:i w:val="0"/>
          <w:sz w:val="22"/>
          <w:szCs w:val="22"/>
          <w:lang w:val="af-ZA"/>
        </w:rPr>
        <w:t>անվադողերի</w:t>
      </w:r>
      <w:r w:rsidR="00821FD0" w:rsidRPr="00C70C71">
        <w:rPr>
          <w:rFonts w:ascii="GHEA Grapalat" w:hAnsi="GHEA Grapalat"/>
          <w:i w:val="0"/>
          <w:sz w:val="22"/>
          <w:szCs w:val="22"/>
          <w:lang w:val="af-ZA"/>
        </w:rPr>
        <w:t xml:space="preserve">, </w:t>
      </w:r>
      <w:r w:rsidR="0014256A" w:rsidRPr="00C70C71">
        <w:rPr>
          <w:rFonts w:ascii="GHEA Grapalat" w:hAnsi="GHEA Grapalat"/>
          <w:i w:val="0"/>
          <w:sz w:val="22"/>
          <w:szCs w:val="22"/>
          <w:lang w:val="af-ZA"/>
        </w:rPr>
        <w:t>քսայուղերի</w:t>
      </w:r>
      <w:r w:rsidR="00821FD0" w:rsidRPr="00C70C71">
        <w:rPr>
          <w:rFonts w:ascii="GHEA Grapalat" w:hAnsi="GHEA Grapalat"/>
          <w:i w:val="0"/>
          <w:sz w:val="22"/>
          <w:szCs w:val="22"/>
          <w:lang w:val="af-ZA"/>
        </w:rPr>
        <w:t xml:space="preserve"> և ավտոպահեստամասերի</w:t>
      </w:r>
      <w:r w:rsidR="0014256A" w:rsidRPr="00C70C71">
        <w:rPr>
          <w:rFonts w:ascii="GHEA Grapalat" w:hAnsi="GHEA Grapalat"/>
          <w:i w:val="0"/>
          <w:sz w:val="22"/>
          <w:szCs w:val="22"/>
          <w:lang w:val="af-ZA"/>
        </w:rPr>
        <w:t xml:space="preserve"> </w:t>
      </w:r>
      <w:r w:rsidR="00775846" w:rsidRPr="00C70C71">
        <w:rPr>
          <w:rFonts w:ascii="GHEA Grapalat" w:hAnsi="GHEA Grapalat"/>
          <w:i w:val="0"/>
          <w:sz w:val="22"/>
          <w:szCs w:val="22"/>
          <w:lang w:val="af-ZA"/>
        </w:rPr>
        <w:t>մատակարարման պայմանագիր (այսուհետ` պայմանագիր)։</w:t>
      </w:r>
      <w:r w:rsidRPr="00C70C71">
        <w:rPr>
          <w:rFonts w:ascii="GHEA Grapalat" w:hAnsi="GHEA Grapalat"/>
          <w:i w:val="0"/>
          <w:sz w:val="22"/>
          <w:lang w:val="af-ZA"/>
        </w:rPr>
        <w:tab/>
      </w:r>
    </w:p>
    <w:p w14:paraId="6C96226E" w14:textId="65183A7E" w:rsidR="004E60C0" w:rsidRPr="00C70C71" w:rsidRDefault="004E60C0" w:rsidP="0047395E">
      <w:pPr>
        <w:pStyle w:val="BodyTextIndent"/>
        <w:spacing w:line="240" w:lineRule="auto"/>
        <w:ind w:firstLine="709"/>
        <w:rPr>
          <w:rFonts w:ascii="GHEA Grapalat" w:hAnsi="GHEA Grapalat"/>
          <w:i w:val="0"/>
          <w:sz w:val="22"/>
          <w:lang w:val="af-ZA"/>
        </w:rPr>
      </w:pPr>
      <w:r w:rsidRPr="00C70C71">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6B3D8DC" w14:textId="77777777" w:rsidR="004E60C0" w:rsidRPr="00C70C71" w:rsidRDefault="004E60C0" w:rsidP="004E60C0">
      <w:pPr>
        <w:ind w:firstLine="720"/>
        <w:jc w:val="both"/>
        <w:rPr>
          <w:rFonts w:ascii="GHEA Grapalat" w:hAnsi="GHEA Grapalat"/>
          <w:sz w:val="22"/>
          <w:szCs w:val="20"/>
          <w:lang w:val="af-ZA"/>
        </w:rPr>
      </w:pPr>
      <w:r w:rsidRPr="00C70C71">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C935659" w14:textId="77777777" w:rsidR="004E60C0" w:rsidRPr="00C70C71" w:rsidRDefault="004E60C0" w:rsidP="004E60C0">
      <w:pPr>
        <w:pStyle w:val="BodyTextIndent"/>
        <w:spacing w:line="240" w:lineRule="auto"/>
        <w:rPr>
          <w:rFonts w:ascii="GHEA Grapalat" w:hAnsi="GHEA Grapalat"/>
          <w:i w:val="0"/>
          <w:sz w:val="22"/>
          <w:lang w:val="af-ZA"/>
        </w:rPr>
      </w:pPr>
      <w:r w:rsidRPr="00C70C71">
        <w:rPr>
          <w:rFonts w:ascii="GHEA Grapalat" w:hAnsi="GHEA Grapalat"/>
          <w:i w:val="0"/>
          <w:sz w:val="22"/>
          <w:lang w:val="af-ZA"/>
        </w:rPr>
        <w:t xml:space="preserve">Ընտրված մասնակիցը որոշվում է </w:t>
      </w:r>
      <w:bookmarkStart w:id="1" w:name="_Hlk23167512"/>
      <w:r w:rsidRPr="00C70C71">
        <w:rPr>
          <w:rFonts w:ascii="GHEA Grapalat" w:hAnsi="GHEA Grapalat"/>
          <w:i w:val="0"/>
          <w:sz w:val="22"/>
          <w:lang w:val="af-ZA"/>
        </w:rPr>
        <w:t xml:space="preserve">ոչ գնային պայմաններով բավարար գնահատված </w:t>
      </w:r>
      <w:bookmarkEnd w:id="1"/>
      <w:r w:rsidRPr="00C70C71">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4B6479C9" w14:textId="77777777" w:rsidR="004E60C0" w:rsidRPr="00C70C71" w:rsidRDefault="004E60C0" w:rsidP="004E60C0">
      <w:pPr>
        <w:pStyle w:val="BodyTextIndent"/>
        <w:spacing w:line="240" w:lineRule="auto"/>
        <w:rPr>
          <w:rFonts w:ascii="GHEA Grapalat" w:hAnsi="GHEA Grapalat"/>
          <w:i w:val="0"/>
          <w:sz w:val="22"/>
          <w:lang w:val="af-ZA"/>
        </w:rPr>
      </w:pPr>
      <w:r w:rsidRPr="00C70C71">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8A0EB9C" w14:textId="42716BBC" w:rsidR="004E60C0" w:rsidRPr="00C70C71" w:rsidRDefault="004E60C0" w:rsidP="004E60C0">
      <w:pPr>
        <w:pStyle w:val="BodyTextIndent"/>
        <w:spacing w:line="240" w:lineRule="auto"/>
        <w:rPr>
          <w:rFonts w:ascii="GHEA Grapalat" w:hAnsi="GHEA Grapalat"/>
          <w:i w:val="0"/>
          <w:sz w:val="22"/>
          <w:szCs w:val="22"/>
          <w:lang w:val="af-ZA"/>
        </w:rPr>
      </w:pPr>
      <w:r w:rsidRPr="00C70C71">
        <w:rPr>
          <w:rFonts w:ascii="GHEA Grapalat" w:hAnsi="GHEA Grapalat"/>
          <w:i w:val="0"/>
          <w:sz w:val="22"/>
          <w:szCs w:val="22"/>
          <w:lang w:val="af-ZA"/>
        </w:rPr>
        <w:t>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7-րդ օրը ժամը 1</w:t>
      </w:r>
      <w:r w:rsidR="00622D53" w:rsidRPr="00C70C71">
        <w:rPr>
          <w:rFonts w:ascii="GHEA Grapalat" w:hAnsi="GHEA Grapalat"/>
          <w:i w:val="0"/>
          <w:sz w:val="22"/>
          <w:szCs w:val="22"/>
          <w:lang w:val="af-ZA"/>
        </w:rPr>
        <w:t>1</w:t>
      </w:r>
      <w:r w:rsidRPr="00C70C71">
        <w:rPr>
          <w:rFonts w:ascii="GHEA Grapalat" w:hAnsi="GHEA Grapalat"/>
          <w:i w:val="0"/>
          <w:sz w:val="22"/>
          <w:szCs w:val="22"/>
          <w:lang w:val="af-ZA"/>
        </w:rPr>
        <w:t xml:space="preserve">.00-ը: </w:t>
      </w:r>
    </w:p>
    <w:p w14:paraId="007BA67A" w14:textId="77777777" w:rsidR="004E60C0" w:rsidRPr="00C70C71" w:rsidRDefault="004E60C0" w:rsidP="004E60C0">
      <w:pPr>
        <w:pStyle w:val="BodyTextIndent"/>
        <w:spacing w:line="240" w:lineRule="auto"/>
        <w:ind w:firstLine="708"/>
        <w:rPr>
          <w:rFonts w:ascii="GHEA Grapalat" w:hAnsi="GHEA Grapalat"/>
          <w:i w:val="0"/>
          <w:sz w:val="22"/>
          <w:szCs w:val="22"/>
          <w:lang w:val="af-ZA"/>
        </w:rPr>
      </w:pPr>
      <w:r w:rsidRPr="00C70C71">
        <w:rPr>
          <w:rFonts w:ascii="GHEA Grapalat" w:hAnsi="GHEA Grapalat"/>
          <w:i w:val="0"/>
          <w:sz w:val="22"/>
          <w:szCs w:val="22"/>
          <w:lang w:val="af-ZA"/>
        </w:rPr>
        <w:t xml:space="preserve">Հայտերը, հայերենից բացի, կարող են ներկայացվել նաև անգլերեն կամ ռուսերեն: </w:t>
      </w:r>
    </w:p>
    <w:p w14:paraId="22AE51E4" w14:textId="7FF3497A" w:rsidR="004E60C0" w:rsidRPr="00C70C71" w:rsidRDefault="004E60C0" w:rsidP="004E60C0">
      <w:pPr>
        <w:pStyle w:val="BodyTextIndent"/>
        <w:spacing w:line="240" w:lineRule="auto"/>
        <w:ind w:firstLine="708"/>
        <w:rPr>
          <w:rFonts w:ascii="GHEA Grapalat" w:hAnsi="GHEA Grapalat"/>
          <w:i w:val="0"/>
          <w:sz w:val="22"/>
          <w:szCs w:val="22"/>
          <w:lang w:val="af-ZA"/>
        </w:rPr>
      </w:pPr>
      <w:r w:rsidRPr="00C70C71">
        <w:rPr>
          <w:rFonts w:ascii="GHEA Grapalat" w:hAnsi="GHEA Grapalat"/>
          <w:i w:val="0"/>
          <w:sz w:val="22"/>
          <w:szCs w:val="22"/>
          <w:lang w:val="af-ZA"/>
        </w:rPr>
        <w:t xml:space="preserve">Հայտերի բացումը տեղի կունենա, ք. Երևան, Բուզանդի 1/4 հասցեում, </w:t>
      </w:r>
      <w:r w:rsidRPr="00C70C71">
        <w:rPr>
          <w:rFonts w:ascii="GHEA Grapalat" w:hAnsi="GHEA Grapalat"/>
          <w:b/>
          <w:i w:val="0"/>
          <w:sz w:val="22"/>
          <w:szCs w:val="22"/>
          <w:lang w:val="af-ZA"/>
        </w:rPr>
        <w:t>202</w:t>
      </w:r>
      <w:r w:rsidR="005409B5" w:rsidRPr="00C70C71">
        <w:rPr>
          <w:rFonts w:ascii="GHEA Grapalat" w:hAnsi="GHEA Grapalat"/>
          <w:b/>
          <w:i w:val="0"/>
          <w:sz w:val="22"/>
          <w:szCs w:val="22"/>
          <w:lang w:val="af-ZA"/>
        </w:rPr>
        <w:t>4</w:t>
      </w:r>
      <w:r w:rsidRPr="00C70C71">
        <w:rPr>
          <w:rFonts w:ascii="GHEA Grapalat" w:hAnsi="GHEA Grapalat"/>
          <w:b/>
          <w:i w:val="0"/>
          <w:sz w:val="22"/>
          <w:szCs w:val="22"/>
          <w:lang w:val="af-ZA"/>
        </w:rPr>
        <w:t xml:space="preserve">թ-ի </w:t>
      </w:r>
      <w:r w:rsidR="00AD6F77" w:rsidRPr="00C70C71">
        <w:rPr>
          <w:rFonts w:ascii="GHEA Grapalat" w:hAnsi="GHEA Grapalat"/>
          <w:b/>
          <w:i w:val="0"/>
          <w:sz w:val="22"/>
          <w:szCs w:val="22"/>
          <w:lang w:val="af-ZA"/>
        </w:rPr>
        <w:t xml:space="preserve"> </w:t>
      </w:r>
      <w:r w:rsidR="00DD3A2C" w:rsidRPr="00C70C71">
        <w:rPr>
          <w:rFonts w:ascii="GHEA Grapalat" w:hAnsi="GHEA Grapalat"/>
          <w:b/>
          <w:i w:val="0"/>
          <w:sz w:val="22"/>
          <w:szCs w:val="22"/>
          <w:lang w:val="hy-AM"/>
        </w:rPr>
        <w:t>դեկտե</w:t>
      </w:r>
      <w:r w:rsidR="00821FD0" w:rsidRPr="00C70C71">
        <w:rPr>
          <w:rFonts w:ascii="GHEA Grapalat" w:hAnsi="GHEA Grapalat"/>
          <w:b/>
          <w:i w:val="0"/>
          <w:sz w:val="22"/>
          <w:szCs w:val="22"/>
          <w:lang w:val="en-US"/>
        </w:rPr>
        <w:t>մբերի</w:t>
      </w:r>
      <w:r w:rsidR="00DD3A2C" w:rsidRPr="00C70C71">
        <w:rPr>
          <w:rFonts w:ascii="GHEA Grapalat" w:hAnsi="GHEA Grapalat"/>
          <w:b/>
          <w:i w:val="0"/>
          <w:sz w:val="22"/>
          <w:szCs w:val="22"/>
          <w:lang w:val="hy-AM"/>
        </w:rPr>
        <w:t xml:space="preserve"> 04</w:t>
      </w:r>
      <w:r w:rsidRPr="00C70C71">
        <w:rPr>
          <w:rFonts w:ascii="GHEA Grapalat" w:hAnsi="GHEA Grapalat"/>
          <w:b/>
          <w:i w:val="0"/>
          <w:sz w:val="22"/>
          <w:szCs w:val="22"/>
          <w:lang w:val="af-ZA"/>
        </w:rPr>
        <w:t>-ին</w:t>
      </w:r>
      <w:r w:rsidR="0009775E" w:rsidRPr="00C70C71">
        <w:rPr>
          <w:rFonts w:ascii="GHEA Grapalat" w:hAnsi="GHEA Grapalat"/>
          <w:b/>
          <w:i w:val="0"/>
          <w:sz w:val="22"/>
          <w:szCs w:val="22"/>
          <w:lang w:val="hy-AM"/>
        </w:rPr>
        <w:t>,</w:t>
      </w:r>
      <w:r w:rsidRPr="00C70C71">
        <w:rPr>
          <w:rFonts w:ascii="GHEA Grapalat" w:hAnsi="GHEA Grapalat"/>
          <w:b/>
          <w:i w:val="0"/>
          <w:sz w:val="22"/>
          <w:szCs w:val="22"/>
          <w:lang w:val="af-ZA"/>
        </w:rPr>
        <w:t xml:space="preserve"> ժամը 1</w:t>
      </w:r>
      <w:r w:rsidR="009F7FDC" w:rsidRPr="00C70C71">
        <w:rPr>
          <w:rFonts w:ascii="GHEA Grapalat" w:hAnsi="GHEA Grapalat"/>
          <w:b/>
          <w:i w:val="0"/>
          <w:sz w:val="22"/>
          <w:szCs w:val="22"/>
          <w:lang w:val="af-ZA"/>
        </w:rPr>
        <w:t>1</w:t>
      </w:r>
      <w:r w:rsidR="007560EA" w:rsidRPr="00C70C71">
        <w:rPr>
          <w:rFonts w:ascii="GHEA Grapalat" w:hAnsi="GHEA Grapalat"/>
          <w:b/>
          <w:i w:val="0"/>
          <w:sz w:val="22"/>
          <w:szCs w:val="22"/>
          <w:lang w:val="af-ZA"/>
        </w:rPr>
        <w:t>.</w:t>
      </w:r>
      <w:r w:rsidR="009F7FDC" w:rsidRPr="00C70C71">
        <w:rPr>
          <w:rFonts w:ascii="GHEA Grapalat" w:hAnsi="GHEA Grapalat"/>
          <w:b/>
          <w:i w:val="0"/>
          <w:sz w:val="22"/>
          <w:szCs w:val="22"/>
          <w:lang w:val="af-ZA"/>
        </w:rPr>
        <w:t>0</w:t>
      </w:r>
      <w:r w:rsidRPr="00C70C71">
        <w:rPr>
          <w:rFonts w:ascii="GHEA Grapalat" w:hAnsi="GHEA Grapalat"/>
          <w:b/>
          <w:i w:val="0"/>
          <w:sz w:val="22"/>
          <w:szCs w:val="22"/>
          <w:lang w:val="af-ZA"/>
        </w:rPr>
        <w:t>0-ին։</w:t>
      </w:r>
    </w:p>
    <w:p w14:paraId="14885AD1" w14:textId="77777777" w:rsidR="004E60C0" w:rsidRPr="00582406" w:rsidRDefault="004E60C0" w:rsidP="004E60C0">
      <w:pPr>
        <w:ind w:firstLine="720"/>
        <w:jc w:val="both"/>
        <w:rPr>
          <w:rFonts w:ascii="GHEA Grapalat" w:hAnsi="GHEA Grapalat"/>
          <w:sz w:val="22"/>
          <w:szCs w:val="20"/>
          <w:lang w:val="hy-AM"/>
        </w:rPr>
      </w:pPr>
      <w:r w:rsidRPr="00C70C71">
        <w:rPr>
          <w:rFonts w:ascii="GHEA Grapalat" w:hAnsi="GHEA Grapalat"/>
          <w:sz w:val="22"/>
          <w:szCs w:val="20"/>
          <w:lang w:val="af-ZA"/>
        </w:rPr>
        <w:t>Սույն ընթացակարգի վերաբերյալ բողոք</w:t>
      </w:r>
      <w:r w:rsidRPr="00C70C71">
        <w:rPr>
          <w:rFonts w:ascii="GHEA Grapalat" w:hAnsi="GHEA Grapalat"/>
          <w:sz w:val="22"/>
          <w:szCs w:val="20"/>
          <w:lang w:val="hy-AM"/>
        </w:rPr>
        <w:t xml:space="preserve">արկումն իրականացվում է </w:t>
      </w:r>
      <w:r w:rsidRPr="00C70C71">
        <w:rPr>
          <w:rFonts w:ascii="GHEA Grapalat" w:hAnsi="GHEA Grapalat"/>
          <w:sz w:val="18"/>
          <w:szCs w:val="16"/>
          <w:lang w:val="af-ZA"/>
        </w:rPr>
        <w:t xml:space="preserve"> </w:t>
      </w:r>
      <w:r w:rsidRPr="00C70C71">
        <w:rPr>
          <w:rFonts w:ascii="GHEA Grapalat" w:hAnsi="GHEA Grapalat"/>
          <w:sz w:val="22"/>
          <w:szCs w:val="20"/>
          <w:lang w:val="af-ZA"/>
        </w:rPr>
        <w:t>«</w:t>
      </w:r>
      <w:r w:rsidRPr="00C70C71">
        <w:rPr>
          <w:rFonts w:ascii="GHEA Grapalat" w:hAnsi="GHEA Grapalat"/>
          <w:sz w:val="22"/>
          <w:szCs w:val="20"/>
          <w:lang w:val="hy-AM"/>
        </w:rPr>
        <w:t>Գնումների</w:t>
      </w:r>
      <w:r w:rsidRPr="00C70C71">
        <w:rPr>
          <w:rFonts w:ascii="GHEA Grapalat" w:hAnsi="GHEA Grapalat"/>
          <w:sz w:val="22"/>
          <w:szCs w:val="20"/>
          <w:lang w:val="af-ZA"/>
        </w:rPr>
        <w:t xml:space="preserve"> </w:t>
      </w:r>
      <w:r w:rsidRPr="00C70C71">
        <w:rPr>
          <w:rFonts w:ascii="GHEA Grapalat" w:hAnsi="GHEA Grapalat"/>
          <w:sz w:val="22"/>
          <w:szCs w:val="20"/>
          <w:lang w:val="hy-AM"/>
        </w:rPr>
        <w:t>մասին</w:t>
      </w:r>
      <w:r w:rsidRPr="00C70C71">
        <w:rPr>
          <w:rFonts w:ascii="GHEA Grapalat" w:hAnsi="GHEA Grapalat"/>
          <w:sz w:val="22"/>
          <w:szCs w:val="20"/>
          <w:lang w:val="af-ZA"/>
        </w:rPr>
        <w:t>»</w:t>
      </w:r>
      <w:r w:rsidRPr="00C70C71">
        <w:rPr>
          <w:rFonts w:ascii="GHEA Grapalat" w:hAnsi="GHEA Grapalat"/>
          <w:sz w:val="22"/>
          <w:szCs w:val="20"/>
          <w:lang w:val="hy-AM"/>
        </w:rPr>
        <w:t xml:space="preserve"> ՀՀ</w:t>
      </w:r>
      <w:r w:rsidRPr="00C70C71">
        <w:rPr>
          <w:rFonts w:ascii="GHEA Grapalat" w:hAnsi="GHEA Grapalat"/>
          <w:sz w:val="22"/>
          <w:szCs w:val="20"/>
          <w:lang w:val="af-ZA"/>
        </w:rPr>
        <w:t xml:space="preserve"> </w:t>
      </w:r>
      <w:r w:rsidRPr="00C70C71">
        <w:rPr>
          <w:rFonts w:ascii="GHEA Grapalat" w:hAnsi="GHEA Grapalat"/>
          <w:sz w:val="22"/>
          <w:szCs w:val="20"/>
          <w:lang w:val="hy-AM"/>
        </w:rPr>
        <w:t>օրենքով</w:t>
      </w:r>
      <w:r w:rsidRPr="00C70C71">
        <w:rPr>
          <w:rFonts w:ascii="GHEA Grapalat" w:hAnsi="GHEA Grapalat"/>
          <w:sz w:val="22"/>
          <w:szCs w:val="20"/>
          <w:lang w:val="af-ZA"/>
        </w:rPr>
        <w:t xml:space="preserve"> </w:t>
      </w:r>
      <w:r w:rsidRPr="00C70C71">
        <w:rPr>
          <w:rFonts w:ascii="GHEA Grapalat" w:hAnsi="GHEA Grapalat"/>
          <w:sz w:val="22"/>
          <w:szCs w:val="20"/>
          <w:lang w:val="hy-AM"/>
        </w:rPr>
        <w:t>և</w:t>
      </w:r>
      <w:r w:rsidRPr="00C70C71">
        <w:rPr>
          <w:rFonts w:ascii="GHEA Grapalat" w:hAnsi="GHEA Grapalat"/>
          <w:sz w:val="22"/>
          <w:szCs w:val="20"/>
          <w:lang w:val="af-ZA"/>
        </w:rPr>
        <w:t xml:space="preserve"> </w:t>
      </w:r>
      <w:r w:rsidRPr="00C70C71">
        <w:rPr>
          <w:rFonts w:ascii="GHEA Grapalat" w:hAnsi="GHEA Grapalat"/>
          <w:sz w:val="22"/>
          <w:szCs w:val="20"/>
          <w:lang w:val="hy-AM"/>
        </w:rPr>
        <w:t>ՀՀ քաղաքացիական դատավարության օրենսգրքով</w:t>
      </w:r>
      <w:r w:rsidRPr="00582406">
        <w:rPr>
          <w:rFonts w:ascii="GHEA Grapalat" w:hAnsi="GHEA Grapalat"/>
          <w:sz w:val="22"/>
          <w:szCs w:val="20"/>
          <w:lang w:val="hy-AM"/>
        </w:rPr>
        <w:t xml:space="preserve"> սահմանված կարգով։</w:t>
      </w:r>
    </w:p>
    <w:p w14:paraId="4E10D1BD" w14:textId="77777777" w:rsidR="004E60C0" w:rsidRPr="006D2E03" w:rsidRDefault="004E60C0" w:rsidP="004E60C0">
      <w:pPr>
        <w:pStyle w:val="BodyTextIndent"/>
        <w:spacing w:line="240" w:lineRule="auto"/>
        <w:rPr>
          <w:rFonts w:ascii="GHEA Grapalat" w:hAnsi="GHEA Grapalat"/>
          <w:i w:val="0"/>
          <w:lang w:val="hy-AM"/>
        </w:rPr>
      </w:pPr>
    </w:p>
    <w:p w14:paraId="764B1EA1" w14:textId="76549378" w:rsidR="004E60C0" w:rsidRPr="003E4E74" w:rsidRDefault="004E60C0" w:rsidP="004E60C0">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566E65">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0009775E" w:rsidRPr="0009775E">
        <w:rPr>
          <w:rFonts w:ascii="GHEA Grapalat" w:hAnsi="GHEA Grapalat"/>
          <w:i w:val="0"/>
          <w:sz w:val="22"/>
          <w:szCs w:val="22"/>
          <w:lang w:val="af-ZA"/>
        </w:rPr>
        <w:t>Ն</w:t>
      </w:r>
      <w:r w:rsidR="0009775E" w:rsidRPr="0009775E">
        <w:rPr>
          <w:rFonts w:ascii="Cambria Math" w:hAnsi="Cambria Math" w:cs="Cambria Math"/>
          <w:i w:val="0"/>
          <w:sz w:val="22"/>
          <w:szCs w:val="22"/>
          <w:lang w:val="af-ZA"/>
        </w:rPr>
        <w:t>․</w:t>
      </w:r>
      <w:r w:rsidR="0009775E" w:rsidRPr="0009775E">
        <w:rPr>
          <w:rFonts w:ascii="GHEA Grapalat" w:hAnsi="GHEA Grapalat"/>
          <w:i w:val="0"/>
          <w:sz w:val="22"/>
          <w:szCs w:val="22"/>
          <w:lang w:val="af-ZA"/>
        </w:rPr>
        <w:t xml:space="preserve"> Աբր</w:t>
      </w:r>
      <w:r w:rsidR="0009775E">
        <w:rPr>
          <w:rFonts w:ascii="GHEA Grapalat" w:hAnsi="GHEA Grapalat"/>
          <w:i w:val="0"/>
          <w:sz w:val="22"/>
          <w:szCs w:val="22"/>
          <w:lang w:val="hy-AM"/>
        </w:rPr>
        <w:t>ա</w:t>
      </w:r>
      <w:r w:rsidR="0009775E" w:rsidRPr="0009775E">
        <w:rPr>
          <w:rFonts w:ascii="GHEA Grapalat" w:hAnsi="GHEA Grapalat"/>
          <w:i w:val="0"/>
          <w:sz w:val="22"/>
          <w:szCs w:val="22"/>
          <w:lang w:val="af-ZA"/>
        </w:rPr>
        <w:t>համյանին</w:t>
      </w:r>
      <w:r w:rsidR="004471F4" w:rsidRPr="0009775E">
        <w:rPr>
          <w:rFonts w:ascii="GHEA Grapalat" w:hAnsi="GHEA Grapalat"/>
          <w:i w:val="0"/>
          <w:sz w:val="22"/>
          <w:szCs w:val="22"/>
          <w:lang w:val="af-ZA"/>
        </w:rPr>
        <w:t>։</w:t>
      </w:r>
      <w:r w:rsidRPr="003E4E74">
        <w:rPr>
          <w:rFonts w:ascii="GHEA Grapalat" w:hAnsi="GHEA Grapalat"/>
          <w:i w:val="0"/>
          <w:sz w:val="22"/>
          <w:szCs w:val="22"/>
          <w:lang w:val="af-ZA"/>
        </w:rPr>
        <w:t xml:space="preserve"> </w:t>
      </w:r>
    </w:p>
    <w:p w14:paraId="4B0BFF5F" w14:textId="77777777" w:rsidR="00D12DF9" w:rsidRDefault="00D12DF9" w:rsidP="004E60C0">
      <w:pPr>
        <w:pStyle w:val="BodyTextIndent"/>
        <w:spacing w:line="240" w:lineRule="auto"/>
        <w:rPr>
          <w:rFonts w:ascii="GHEA Grapalat" w:hAnsi="GHEA Grapalat"/>
          <w:i w:val="0"/>
          <w:sz w:val="22"/>
          <w:szCs w:val="22"/>
          <w:lang w:val="af-ZA"/>
        </w:rPr>
      </w:pPr>
    </w:p>
    <w:p w14:paraId="3AE2FC47" w14:textId="54F16066" w:rsidR="004E60C0" w:rsidRPr="003E4E74" w:rsidRDefault="00D12DF9" w:rsidP="004E60C0">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w:t>
      </w:r>
      <w:r w:rsidR="004471F4">
        <w:rPr>
          <w:rFonts w:ascii="GHEA Grapalat" w:hAnsi="GHEA Grapalat"/>
          <w:i w:val="0"/>
          <w:sz w:val="22"/>
          <w:szCs w:val="22"/>
          <w:lang w:val="af-ZA"/>
        </w:rPr>
        <w:t>եռ</w:t>
      </w:r>
      <w:r w:rsidR="004E60C0" w:rsidRPr="003E4E74">
        <w:rPr>
          <w:rFonts w:ascii="GHEA Grapalat" w:hAnsi="GHEA Grapalat"/>
          <w:i w:val="0"/>
          <w:sz w:val="22"/>
          <w:szCs w:val="22"/>
          <w:lang w:val="af-ZA"/>
        </w:rPr>
        <w:t>ախոս</w:t>
      </w:r>
      <w:r>
        <w:rPr>
          <w:rFonts w:ascii="GHEA Grapalat" w:hAnsi="GHEA Grapalat"/>
          <w:i w:val="0"/>
          <w:sz w:val="22"/>
          <w:szCs w:val="22"/>
          <w:lang w:val="af-ZA"/>
        </w:rPr>
        <w:t>`</w:t>
      </w:r>
      <w:r w:rsidR="004E60C0" w:rsidRPr="003E4E74">
        <w:rPr>
          <w:rFonts w:ascii="GHEA Grapalat" w:hAnsi="GHEA Grapalat"/>
          <w:i w:val="0"/>
          <w:sz w:val="22"/>
          <w:szCs w:val="22"/>
          <w:lang w:val="af-ZA"/>
        </w:rPr>
        <w:t xml:space="preserve"> 010 54 39 80, </w:t>
      </w:r>
    </w:p>
    <w:p w14:paraId="30F4F7F3" w14:textId="48E6481D" w:rsidR="004E60C0" w:rsidRPr="003E4E74" w:rsidRDefault="004E60C0" w:rsidP="004E60C0">
      <w:pPr>
        <w:pStyle w:val="BodyTextIndent"/>
        <w:spacing w:line="240" w:lineRule="auto"/>
        <w:jc w:val="left"/>
        <w:rPr>
          <w:rFonts w:ascii="GHEA Grapalat" w:hAnsi="GHEA Grapalat"/>
          <w:i w:val="0"/>
          <w:sz w:val="22"/>
          <w:szCs w:val="22"/>
          <w:lang w:val="af-ZA"/>
        </w:rPr>
      </w:pPr>
      <w:r w:rsidRPr="003E4E74">
        <w:rPr>
          <w:rFonts w:ascii="GHEA Grapalat" w:hAnsi="GHEA Grapalat"/>
          <w:i w:val="0"/>
          <w:sz w:val="22"/>
          <w:szCs w:val="22"/>
          <w:lang w:val="af-ZA"/>
        </w:rPr>
        <w:t>Էլ. Փոստ</w:t>
      </w:r>
      <w:r w:rsidR="00D12DF9">
        <w:rPr>
          <w:rFonts w:ascii="GHEA Grapalat" w:hAnsi="GHEA Grapalat"/>
          <w:i w:val="0"/>
          <w:sz w:val="22"/>
          <w:szCs w:val="22"/>
          <w:lang w:val="af-ZA"/>
        </w:rPr>
        <w:t>`</w:t>
      </w:r>
      <w:r w:rsidR="00D12DF9">
        <w:rPr>
          <w:rFonts w:asciiTheme="minorHAnsi" w:hAnsiTheme="minorHAnsi"/>
          <w:lang w:val="hy-AM"/>
        </w:rPr>
        <w:t xml:space="preserve"> </w:t>
      </w:r>
      <w:hyperlink r:id="rId8" w:history="1">
        <w:r w:rsidR="0024542F" w:rsidRPr="009A4E55">
          <w:rPr>
            <w:rStyle w:val="Hyperlink"/>
            <w:rFonts w:ascii="GHEA Grapalat" w:hAnsi="GHEA Grapalat"/>
            <w:lang w:val="hy-AM"/>
          </w:rPr>
          <w:t>narine</w:t>
        </w:r>
        <w:r w:rsidR="0024542F" w:rsidRPr="009A4E55">
          <w:rPr>
            <w:rStyle w:val="Hyperlink"/>
            <w:rFonts w:ascii="GHEA Grapalat" w:hAnsi="GHEA Grapalat"/>
            <w:lang w:val="af-ZA"/>
          </w:rPr>
          <w:t>.abrahamyan@yerevan.am</w:t>
        </w:r>
      </w:hyperlink>
    </w:p>
    <w:p w14:paraId="40D8FC0B" w14:textId="77A445A8" w:rsidR="004E60C0" w:rsidRPr="003E4E74" w:rsidRDefault="004E60C0" w:rsidP="004E60C0">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sidR="00D12DF9">
        <w:rPr>
          <w:rFonts w:ascii="GHEA Grapalat" w:hAnsi="GHEA Grapalat"/>
          <w:sz w:val="22"/>
          <w:szCs w:val="22"/>
          <w:lang w:val="af-ZA"/>
        </w:rPr>
        <w:t>`</w:t>
      </w:r>
      <w:r w:rsidRPr="003E4E74">
        <w:rPr>
          <w:rFonts w:ascii="GHEA Grapalat" w:hAnsi="GHEA Grapalat"/>
          <w:sz w:val="22"/>
          <w:szCs w:val="22"/>
          <w:lang w:val="af-ZA"/>
        </w:rPr>
        <w:t xml:space="preserve">  &lt;&lt;Երքաղլույս&gt;&gt; ՓԲԸ</w:t>
      </w:r>
    </w:p>
    <w:p w14:paraId="5F4A18DF" w14:textId="77777777" w:rsidR="004E60C0" w:rsidRPr="00A71D81" w:rsidRDefault="004E60C0" w:rsidP="004E60C0">
      <w:pPr>
        <w:pStyle w:val="BodyTextIndent3"/>
        <w:spacing w:after="240" w:line="240" w:lineRule="auto"/>
        <w:ind w:firstLine="709"/>
        <w:rPr>
          <w:rFonts w:ascii="GHEA Grapalat" w:hAnsi="GHEA Grapalat" w:cs="Sylfaen"/>
          <w:b/>
          <w:lang w:val="es-ES"/>
        </w:rPr>
      </w:pPr>
    </w:p>
    <w:p w14:paraId="38A90BE9" w14:textId="77777777" w:rsidR="004E60C0" w:rsidRPr="00A71D81" w:rsidRDefault="004E60C0" w:rsidP="004E60C0">
      <w:pPr>
        <w:pStyle w:val="BodyTextIndent"/>
        <w:spacing w:line="240" w:lineRule="auto"/>
        <w:ind w:left="1404"/>
        <w:rPr>
          <w:rFonts w:ascii="GHEA Grapalat" w:hAnsi="GHEA Grapalat"/>
          <w:i w:val="0"/>
          <w:lang w:val="af-ZA"/>
        </w:rPr>
      </w:pPr>
    </w:p>
    <w:p w14:paraId="483ACEDF" w14:textId="77777777" w:rsidR="004E60C0" w:rsidRPr="00A71D81" w:rsidRDefault="004E60C0" w:rsidP="004E60C0">
      <w:pPr>
        <w:pStyle w:val="BodyText"/>
        <w:ind w:right="-7" w:firstLine="567"/>
        <w:jc w:val="right"/>
        <w:rPr>
          <w:rFonts w:ascii="GHEA Grapalat" w:hAnsi="GHEA Grapalat" w:cs="Sylfaen"/>
          <w:i/>
          <w:sz w:val="22"/>
          <w:lang w:val="af-ZA"/>
        </w:rPr>
      </w:pPr>
    </w:p>
    <w:p w14:paraId="131F2A10" w14:textId="77777777" w:rsidR="004E60C0" w:rsidRPr="00A71D81" w:rsidRDefault="004E60C0" w:rsidP="004E60C0">
      <w:pPr>
        <w:pStyle w:val="BodyText"/>
        <w:ind w:right="-7" w:firstLine="567"/>
        <w:jc w:val="right"/>
        <w:rPr>
          <w:rFonts w:ascii="GHEA Grapalat" w:hAnsi="GHEA Grapalat" w:cs="Sylfaen"/>
          <w:i/>
          <w:sz w:val="22"/>
          <w:lang w:val="af-ZA"/>
        </w:rPr>
      </w:pPr>
    </w:p>
    <w:p w14:paraId="2D9D749E" w14:textId="77777777" w:rsidR="004E60C0" w:rsidRPr="00A71D81" w:rsidRDefault="004E60C0" w:rsidP="004E60C0">
      <w:pPr>
        <w:pStyle w:val="BodyText"/>
        <w:ind w:right="-7" w:firstLine="567"/>
        <w:jc w:val="right"/>
        <w:rPr>
          <w:rFonts w:ascii="GHEA Grapalat" w:hAnsi="GHEA Grapalat" w:cs="Sylfaen"/>
          <w:i/>
          <w:sz w:val="22"/>
          <w:lang w:val="af-ZA"/>
        </w:rPr>
      </w:pPr>
    </w:p>
    <w:p w14:paraId="0C8F8BD9" w14:textId="77777777" w:rsidR="004E60C0" w:rsidRPr="00A71D81" w:rsidRDefault="004E60C0" w:rsidP="004E60C0">
      <w:pPr>
        <w:pStyle w:val="BodyText"/>
        <w:ind w:right="-7" w:firstLine="567"/>
        <w:jc w:val="right"/>
        <w:rPr>
          <w:rFonts w:ascii="GHEA Grapalat" w:hAnsi="GHEA Grapalat" w:cs="Sylfaen"/>
          <w:i/>
          <w:sz w:val="22"/>
          <w:lang w:val="af-ZA"/>
        </w:rPr>
      </w:pPr>
    </w:p>
    <w:p w14:paraId="1469E6A2" w14:textId="1F68CFBA" w:rsidR="004E60C0" w:rsidRPr="00461430" w:rsidRDefault="004E60C0" w:rsidP="00C70C71">
      <w:pPr>
        <w:pStyle w:val="BodyText"/>
        <w:ind w:right="-7" w:firstLine="567"/>
        <w:jc w:val="right"/>
        <w:rPr>
          <w:rFonts w:ascii="GHEA Grapalat" w:hAnsi="GHEA Grapalat" w:cs="Sylfaen"/>
          <w:i/>
          <w:sz w:val="22"/>
          <w:lang w:val="af-ZA"/>
        </w:rPr>
      </w:pPr>
      <w:r w:rsidRPr="006D2E03">
        <w:rPr>
          <w:rFonts w:ascii="GHEA Grapalat" w:hAnsi="GHEA Grapalat" w:cs="Sylfaen"/>
          <w:i/>
          <w:sz w:val="20"/>
          <w:szCs w:val="20"/>
          <w:lang w:val="af-ZA"/>
        </w:rPr>
        <w:br w:type="page"/>
      </w:r>
      <w:r w:rsidRPr="00461430">
        <w:rPr>
          <w:rFonts w:ascii="GHEA Grapalat" w:hAnsi="GHEA Grapalat" w:cs="Sylfaen"/>
          <w:i/>
          <w:sz w:val="22"/>
          <w:lang w:val="af-ZA"/>
        </w:rPr>
        <w:lastRenderedPageBreak/>
        <w:t>Հաստատված է</w:t>
      </w:r>
    </w:p>
    <w:p w14:paraId="3DC19A9C" w14:textId="776D7B83" w:rsidR="004E60C0" w:rsidRPr="00461430" w:rsidRDefault="004E60C0" w:rsidP="00461430">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sidR="00166BE1">
        <w:rPr>
          <w:rFonts w:ascii="GHEA Grapalat" w:hAnsi="GHEA Grapalat" w:cs="Sylfaen"/>
          <w:i/>
          <w:sz w:val="22"/>
          <w:lang w:val="af-ZA"/>
        </w:rPr>
        <w:t>25/3</w:t>
      </w:r>
      <w:r w:rsidRPr="00461430">
        <w:rPr>
          <w:rFonts w:ascii="GHEA Grapalat" w:hAnsi="GHEA Grapalat" w:cs="Sylfaen"/>
          <w:i/>
          <w:sz w:val="22"/>
          <w:lang w:val="af-ZA"/>
        </w:rPr>
        <w:t xml:space="preserve">  ծածկագրով </w:t>
      </w:r>
    </w:p>
    <w:p w14:paraId="475530A2" w14:textId="77777777" w:rsidR="004E60C0" w:rsidRPr="00C70C71" w:rsidRDefault="004E60C0" w:rsidP="00461430">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C70C71">
        <w:rPr>
          <w:rFonts w:ascii="GHEA Grapalat" w:hAnsi="GHEA Grapalat" w:cs="Sylfaen"/>
          <w:i/>
          <w:sz w:val="22"/>
          <w:lang w:val="af-ZA"/>
        </w:rPr>
        <w:t>գնահատող հանձնաժողովի</w:t>
      </w:r>
    </w:p>
    <w:p w14:paraId="2A378827" w14:textId="5E343CFF" w:rsidR="004E60C0" w:rsidRPr="00C70C71" w:rsidRDefault="005409B5" w:rsidP="00461430">
      <w:pPr>
        <w:pStyle w:val="BodyText"/>
        <w:spacing w:after="0"/>
        <w:ind w:firstLine="567"/>
        <w:jc w:val="right"/>
        <w:rPr>
          <w:rFonts w:ascii="GHEA Grapalat" w:hAnsi="GHEA Grapalat"/>
          <w:i/>
          <w:sz w:val="22"/>
          <w:szCs w:val="20"/>
          <w:lang w:val="af-ZA"/>
        </w:rPr>
      </w:pPr>
      <w:r w:rsidRPr="00C70C71">
        <w:rPr>
          <w:rFonts w:ascii="GHEA Grapalat" w:hAnsi="GHEA Grapalat"/>
          <w:i/>
          <w:sz w:val="22"/>
          <w:szCs w:val="20"/>
          <w:lang w:val="af-ZA"/>
        </w:rPr>
        <w:t>2024</w:t>
      </w:r>
      <w:r w:rsidR="004E60C0" w:rsidRPr="00C70C71">
        <w:rPr>
          <w:rFonts w:ascii="GHEA Grapalat" w:hAnsi="GHEA Grapalat"/>
          <w:i/>
          <w:sz w:val="22"/>
          <w:szCs w:val="20"/>
          <w:lang w:val="af-ZA"/>
        </w:rPr>
        <w:t xml:space="preserve">թ.  </w:t>
      </w:r>
      <w:r w:rsidR="00ED4744" w:rsidRPr="00C70C71">
        <w:rPr>
          <w:rFonts w:ascii="GHEA Grapalat" w:hAnsi="GHEA Grapalat"/>
          <w:i/>
          <w:sz w:val="22"/>
          <w:szCs w:val="20"/>
        </w:rPr>
        <w:t>նոյե</w:t>
      </w:r>
      <w:r w:rsidR="00A96794" w:rsidRPr="00C70C71">
        <w:rPr>
          <w:rFonts w:ascii="GHEA Grapalat" w:hAnsi="GHEA Grapalat"/>
          <w:i/>
          <w:sz w:val="22"/>
          <w:szCs w:val="20"/>
        </w:rPr>
        <w:t>մբերի</w:t>
      </w:r>
      <w:r w:rsidR="00A96794" w:rsidRPr="00C70C71">
        <w:rPr>
          <w:rFonts w:ascii="GHEA Grapalat" w:hAnsi="GHEA Grapalat"/>
          <w:i/>
          <w:sz w:val="22"/>
          <w:szCs w:val="20"/>
          <w:lang w:val="af-ZA"/>
        </w:rPr>
        <w:t xml:space="preserve"> </w:t>
      </w:r>
      <w:r w:rsidR="00ED4744" w:rsidRPr="00C70C71">
        <w:rPr>
          <w:rFonts w:ascii="GHEA Grapalat" w:hAnsi="GHEA Grapalat"/>
          <w:i/>
          <w:sz w:val="22"/>
          <w:szCs w:val="20"/>
          <w:lang w:val="hy-AM"/>
        </w:rPr>
        <w:t>27</w:t>
      </w:r>
      <w:r w:rsidR="004E60C0" w:rsidRPr="00C70C71">
        <w:rPr>
          <w:rFonts w:ascii="GHEA Grapalat" w:hAnsi="GHEA Grapalat"/>
          <w:i/>
          <w:sz w:val="22"/>
          <w:szCs w:val="20"/>
          <w:lang w:val="af-ZA"/>
        </w:rPr>
        <w:t>-ի  որոշմամբ</w:t>
      </w:r>
    </w:p>
    <w:p w14:paraId="2F6EF6B8" w14:textId="77777777" w:rsidR="004E60C0" w:rsidRPr="00F24079" w:rsidRDefault="004E60C0" w:rsidP="00461430">
      <w:pPr>
        <w:pStyle w:val="BodyText"/>
        <w:spacing w:after="0"/>
        <w:ind w:right="-7" w:firstLine="567"/>
        <w:jc w:val="right"/>
        <w:rPr>
          <w:rFonts w:ascii="GHEA Grapalat" w:hAnsi="GHEA Grapalat"/>
          <w:i/>
          <w:lang w:val="af-ZA"/>
        </w:rPr>
      </w:pPr>
      <w:r w:rsidRPr="00C70C71">
        <w:rPr>
          <w:rFonts w:ascii="GHEA Grapalat" w:hAnsi="GHEA Grapalat" w:cs="Sylfaen"/>
          <w:i/>
        </w:rPr>
        <w:t>Արձանագրություն</w:t>
      </w:r>
      <w:r w:rsidRPr="00C70C71">
        <w:rPr>
          <w:rFonts w:ascii="GHEA Grapalat" w:hAnsi="GHEA Grapalat" w:cs="Sylfaen"/>
          <w:i/>
          <w:lang w:val="af-ZA"/>
        </w:rPr>
        <w:t xml:space="preserve"> </w:t>
      </w:r>
      <w:r w:rsidRPr="00C70C71">
        <w:rPr>
          <w:rFonts w:ascii="GHEA Grapalat" w:hAnsi="GHEA Grapalat" w:cs="Sylfaen"/>
          <w:i/>
        </w:rPr>
        <w:t>թիվ</w:t>
      </w:r>
      <w:r w:rsidRPr="00461430">
        <w:rPr>
          <w:rFonts w:ascii="GHEA Grapalat" w:hAnsi="GHEA Grapalat" w:cs="Sylfaen"/>
          <w:i/>
          <w:lang w:val="af-ZA"/>
        </w:rPr>
        <w:t xml:space="preserve"> 1, </w:t>
      </w:r>
      <w:r w:rsidRPr="00461430">
        <w:rPr>
          <w:rFonts w:ascii="GHEA Grapalat" w:hAnsi="GHEA Grapalat" w:cs="Sylfaen"/>
          <w:i/>
        </w:rPr>
        <w:t>կետ</w:t>
      </w:r>
      <w:r w:rsidRPr="00F24079">
        <w:rPr>
          <w:rFonts w:ascii="GHEA Grapalat" w:hAnsi="GHEA Grapalat" w:cs="Sylfaen"/>
          <w:i/>
          <w:lang w:val="af-ZA"/>
        </w:rPr>
        <w:t xml:space="preserve"> 3 </w:t>
      </w:r>
    </w:p>
    <w:p w14:paraId="4EFBAD4F" w14:textId="77777777" w:rsidR="004E60C0" w:rsidRPr="00795C6A" w:rsidRDefault="004E60C0" w:rsidP="004E60C0">
      <w:pPr>
        <w:pStyle w:val="BodyText"/>
        <w:ind w:right="-7" w:firstLine="567"/>
        <w:jc w:val="center"/>
        <w:rPr>
          <w:rFonts w:ascii="GHEA Grapalat" w:hAnsi="GHEA Grapalat"/>
          <w:lang w:val="af-ZA"/>
        </w:rPr>
      </w:pPr>
    </w:p>
    <w:p w14:paraId="28349FF2" w14:textId="77777777" w:rsidR="004E60C0" w:rsidRPr="00795C6A" w:rsidRDefault="004E60C0" w:rsidP="004E60C0">
      <w:pPr>
        <w:pStyle w:val="BodyText"/>
        <w:ind w:right="-7" w:firstLine="567"/>
        <w:jc w:val="center"/>
        <w:rPr>
          <w:rFonts w:ascii="GHEA Grapalat" w:hAnsi="GHEA Grapalat"/>
          <w:lang w:val="af-ZA"/>
        </w:rPr>
      </w:pPr>
    </w:p>
    <w:p w14:paraId="05E8BE24" w14:textId="77777777" w:rsidR="004E60C0" w:rsidRPr="00795C6A" w:rsidRDefault="004E60C0" w:rsidP="004E60C0">
      <w:pPr>
        <w:pStyle w:val="BodyText"/>
        <w:ind w:right="-7" w:firstLine="567"/>
        <w:jc w:val="center"/>
        <w:rPr>
          <w:rFonts w:ascii="GHEA Grapalat" w:hAnsi="GHEA Grapalat"/>
          <w:lang w:val="af-ZA"/>
        </w:rPr>
      </w:pPr>
    </w:p>
    <w:p w14:paraId="4CD31989" w14:textId="77777777" w:rsidR="004E60C0" w:rsidRPr="00795C6A" w:rsidRDefault="004E60C0" w:rsidP="004E60C0">
      <w:pPr>
        <w:pStyle w:val="BodyText"/>
        <w:ind w:right="-7" w:firstLine="567"/>
        <w:jc w:val="center"/>
        <w:rPr>
          <w:rFonts w:ascii="GHEA Grapalat" w:hAnsi="GHEA Grapalat"/>
          <w:lang w:val="af-ZA"/>
        </w:rPr>
      </w:pPr>
    </w:p>
    <w:p w14:paraId="598767EC" w14:textId="77777777" w:rsidR="004E60C0" w:rsidRPr="00795C6A" w:rsidRDefault="004E60C0" w:rsidP="004E60C0">
      <w:pPr>
        <w:pStyle w:val="BodyText"/>
        <w:ind w:right="-7" w:firstLine="567"/>
        <w:jc w:val="center"/>
        <w:rPr>
          <w:rFonts w:ascii="GHEA Grapalat" w:hAnsi="GHEA Grapalat"/>
          <w:lang w:val="af-ZA"/>
        </w:rPr>
      </w:pPr>
    </w:p>
    <w:p w14:paraId="3AAAA9B1" w14:textId="77777777" w:rsidR="004E60C0" w:rsidRPr="002C27A5" w:rsidRDefault="004E60C0" w:rsidP="004E60C0">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403CC6CA" w14:textId="77777777" w:rsidR="004E60C0" w:rsidRPr="00AE2768" w:rsidRDefault="004E60C0" w:rsidP="004E60C0">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76A304E7" w14:textId="77777777" w:rsidR="004E60C0" w:rsidRPr="00AE2768" w:rsidRDefault="004E60C0" w:rsidP="004E60C0">
      <w:pPr>
        <w:pStyle w:val="BodyText"/>
        <w:ind w:right="-7" w:firstLine="567"/>
        <w:jc w:val="center"/>
        <w:rPr>
          <w:rFonts w:ascii="GHEA Grapalat" w:hAnsi="GHEA Grapalat"/>
          <w:lang w:val="af-ZA"/>
        </w:rPr>
      </w:pPr>
    </w:p>
    <w:p w14:paraId="670003BB" w14:textId="77777777" w:rsidR="004E60C0" w:rsidRPr="00AE2768" w:rsidRDefault="004E60C0" w:rsidP="004E60C0">
      <w:pPr>
        <w:pStyle w:val="BodyText"/>
        <w:ind w:right="-7" w:firstLine="567"/>
        <w:jc w:val="center"/>
        <w:rPr>
          <w:rFonts w:ascii="GHEA Grapalat" w:hAnsi="GHEA Grapalat"/>
          <w:lang w:val="af-ZA"/>
        </w:rPr>
      </w:pPr>
    </w:p>
    <w:p w14:paraId="069C19D8" w14:textId="77777777" w:rsidR="004E60C0" w:rsidRPr="00AE2768" w:rsidRDefault="004E60C0" w:rsidP="004E60C0">
      <w:pPr>
        <w:pStyle w:val="BodyText"/>
        <w:ind w:right="-7" w:firstLine="567"/>
        <w:jc w:val="center"/>
        <w:rPr>
          <w:rFonts w:ascii="GHEA Grapalat" w:hAnsi="GHEA Grapalat"/>
          <w:lang w:val="af-ZA"/>
        </w:rPr>
      </w:pPr>
    </w:p>
    <w:p w14:paraId="2D981F14" w14:textId="77777777" w:rsidR="004E60C0" w:rsidRPr="00AE2768" w:rsidRDefault="004E60C0" w:rsidP="004E60C0">
      <w:pPr>
        <w:pStyle w:val="BodyText"/>
        <w:ind w:right="-7" w:firstLine="567"/>
        <w:jc w:val="center"/>
        <w:rPr>
          <w:rFonts w:ascii="GHEA Grapalat" w:hAnsi="GHEA Grapalat"/>
          <w:lang w:val="af-ZA"/>
        </w:rPr>
      </w:pPr>
    </w:p>
    <w:p w14:paraId="3FED112A" w14:textId="77777777" w:rsidR="004E60C0" w:rsidRPr="00471E9B" w:rsidRDefault="004E60C0" w:rsidP="004E60C0">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04B85C5E" w14:textId="77777777" w:rsidR="004E60C0" w:rsidRPr="00752623" w:rsidRDefault="004E60C0" w:rsidP="004E60C0">
      <w:pPr>
        <w:pStyle w:val="BodyText"/>
        <w:ind w:right="-7" w:firstLine="567"/>
        <w:jc w:val="center"/>
        <w:rPr>
          <w:rFonts w:ascii="GHEA Grapalat" w:hAnsi="GHEA Grapalat" w:cs="Sylfaen"/>
          <w:lang w:val="af-ZA"/>
        </w:rPr>
      </w:pPr>
    </w:p>
    <w:p w14:paraId="2FBC290A" w14:textId="77777777" w:rsidR="004E60C0" w:rsidRPr="00752623" w:rsidRDefault="004E60C0" w:rsidP="004E60C0">
      <w:pPr>
        <w:pStyle w:val="BodyText"/>
        <w:ind w:right="-7" w:firstLine="567"/>
        <w:jc w:val="center"/>
        <w:rPr>
          <w:rFonts w:ascii="GHEA Grapalat" w:hAnsi="GHEA Grapalat" w:cs="Sylfaen"/>
          <w:lang w:val="af-ZA"/>
        </w:rPr>
      </w:pPr>
    </w:p>
    <w:p w14:paraId="607F2286" w14:textId="4052BB6D" w:rsidR="004E60C0" w:rsidRPr="00F1440D" w:rsidRDefault="004E60C0" w:rsidP="004E60C0">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00670B9E"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sidR="005F33FB">
        <w:rPr>
          <w:rFonts w:ascii="GHEA Grapalat" w:hAnsi="GHEA Grapalat" w:cs="Sylfaen"/>
          <w:lang w:val="af-ZA"/>
        </w:rPr>
        <w:t>`</w:t>
      </w:r>
      <w:r w:rsidRPr="0047756C">
        <w:rPr>
          <w:rFonts w:ascii="GHEA Grapalat" w:hAnsi="GHEA Grapalat" w:cs="Sylfaen"/>
          <w:lang w:val="af-ZA"/>
        </w:rPr>
        <w:t xml:space="preserve"> </w:t>
      </w:r>
      <w:r w:rsidR="00F1440D" w:rsidRPr="00DD608D">
        <w:rPr>
          <w:rFonts w:ascii="GHEA Grapalat" w:hAnsi="GHEA Grapalat" w:cs="Sylfaen"/>
        </w:rPr>
        <w:t>ԱՆՎԱԴՈՂԵՐԻ</w:t>
      </w:r>
      <w:r w:rsidR="00F1440D" w:rsidRPr="00F1440D">
        <w:rPr>
          <w:rFonts w:ascii="GHEA Grapalat" w:hAnsi="GHEA Grapalat" w:cs="Sylfaen"/>
          <w:lang w:val="af-ZA"/>
        </w:rPr>
        <w:t xml:space="preserve">, </w:t>
      </w:r>
      <w:r w:rsidR="00F1440D" w:rsidRPr="00DD608D">
        <w:rPr>
          <w:rFonts w:ascii="GHEA Grapalat" w:hAnsi="GHEA Grapalat" w:cs="Sylfaen"/>
        </w:rPr>
        <w:t>ՔՍԱՅՈՒՂԵՐԻ</w:t>
      </w:r>
      <w:r w:rsidR="00F1440D" w:rsidRPr="00F1440D">
        <w:rPr>
          <w:rFonts w:ascii="GHEA Grapalat" w:hAnsi="GHEA Grapalat" w:cs="Sylfaen"/>
          <w:lang w:val="af-ZA"/>
        </w:rPr>
        <w:t xml:space="preserve"> </w:t>
      </w:r>
      <w:r w:rsidR="00F1440D" w:rsidRPr="00DD608D">
        <w:rPr>
          <w:rFonts w:ascii="GHEA Grapalat" w:hAnsi="GHEA Grapalat" w:cs="Sylfaen"/>
        </w:rPr>
        <w:t>և</w:t>
      </w:r>
      <w:r w:rsidR="00F1440D" w:rsidRPr="00F1440D">
        <w:rPr>
          <w:rFonts w:ascii="GHEA Grapalat" w:hAnsi="GHEA Grapalat" w:cs="Sylfaen"/>
          <w:lang w:val="af-ZA"/>
        </w:rPr>
        <w:t xml:space="preserve"> </w:t>
      </w:r>
      <w:r w:rsidR="00F1440D" w:rsidRPr="00DD608D">
        <w:rPr>
          <w:rFonts w:ascii="GHEA Grapalat" w:hAnsi="GHEA Grapalat" w:cs="Sylfaen"/>
        </w:rPr>
        <w:t>ԱՎՏՈՊԱՀԵՍՏԱՄԱՍԵՐԻ</w:t>
      </w:r>
      <w:r w:rsidR="001A6E2C" w:rsidRPr="00F1440D">
        <w:rPr>
          <w:rFonts w:ascii="GHEA Grapalat" w:hAnsi="GHEA Grapalat" w:cs="Sylfaen"/>
          <w:lang w:val="af-ZA"/>
        </w:rPr>
        <w:t xml:space="preserve"> </w:t>
      </w:r>
      <w:r w:rsidR="000C4503" w:rsidRPr="00DD608D">
        <w:rPr>
          <w:rFonts w:ascii="GHEA Grapalat" w:hAnsi="GHEA Grapalat" w:cs="Sylfaen"/>
        </w:rPr>
        <w:t>ՁԵՌՔԲԵՐՄԱՆ</w:t>
      </w:r>
      <w:r w:rsidR="000C4503" w:rsidRPr="00F1440D">
        <w:rPr>
          <w:rFonts w:ascii="GHEA Grapalat" w:hAnsi="GHEA Grapalat" w:cs="Sylfaen"/>
          <w:lang w:val="af-ZA"/>
        </w:rPr>
        <w:t xml:space="preserve"> </w:t>
      </w:r>
      <w:r w:rsidRPr="00752623">
        <w:rPr>
          <w:rFonts w:ascii="GHEA Grapalat" w:hAnsi="GHEA Grapalat" w:cs="Sylfaen"/>
        </w:rPr>
        <w:t>ՆՊԱՏԱԿՈՎ</w:t>
      </w:r>
      <w:r w:rsidRPr="00F1440D">
        <w:rPr>
          <w:rFonts w:ascii="GHEA Grapalat" w:hAnsi="GHEA Grapalat" w:cs="Sylfaen"/>
          <w:lang w:val="af-ZA"/>
        </w:rPr>
        <w:t xml:space="preserve">  </w:t>
      </w:r>
      <w:r w:rsidRPr="00752623">
        <w:rPr>
          <w:rFonts w:ascii="GHEA Grapalat" w:hAnsi="GHEA Grapalat" w:cs="Sylfaen"/>
        </w:rPr>
        <w:t>ՀԱՅՏԱՐԱՐՎԱԾ</w:t>
      </w:r>
      <w:r w:rsidRPr="00F1440D">
        <w:rPr>
          <w:rFonts w:ascii="GHEA Grapalat" w:hAnsi="GHEA Grapalat" w:cs="Sylfaen"/>
          <w:lang w:val="af-ZA"/>
        </w:rPr>
        <w:t xml:space="preserve"> </w:t>
      </w:r>
      <w:r w:rsidRPr="001D14D6">
        <w:rPr>
          <w:rFonts w:ascii="GHEA Grapalat" w:hAnsi="GHEA Grapalat" w:cs="Sylfaen"/>
        </w:rPr>
        <w:t>ԳՆԱՆՇՄԱՆ</w:t>
      </w:r>
      <w:r w:rsidRPr="00F1440D">
        <w:rPr>
          <w:rFonts w:ascii="GHEA Grapalat" w:hAnsi="GHEA Grapalat" w:cs="Sylfaen"/>
          <w:lang w:val="af-ZA"/>
        </w:rPr>
        <w:t xml:space="preserve"> </w:t>
      </w:r>
      <w:r w:rsidRPr="001D14D6">
        <w:rPr>
          <w:rFonts w:ascii="GHEA Grapalat" w:hAnsi="GHEA Grapalat" w:cs="Sylfaen"/>
        </w:rPr>
        <w:t>ՀԱՐՑՄԱՆ</w:t>
      </w:r>
    </w:p>
    <w:p w14:paraId="085C49DF" w14:textId="77777777" w:rsidR="004E60C0" w:rsidRPr="00AE2768" w:rsidRDefault="004E60C0" w:rsidP="004E60C0">
      <w:pPr>
        <w:pStyle w:val="BodyText"/>
        <w:ind w:right="-7"/>
        <w:jc w:val="center"/>
        <w:rPr>
          <w:rFonts w:ascii="GHEA Grapalat" w:hAnsi="GHEA Grapalat"/>
          <w:szCs w:val="22"/>
          <w:lang w:val="af-ZA"/>
        </w:rPr>
      </w:pPr>
    </w:p>
    <w:p w14:paraId="578AA5A9" w14:textId="77777777" w:rsidR="004E60C0" w:rsidRPr="00AE2768" w:rsidRDefault="004E60C0" w:rsidP="004E60C0">
      <w:pPr>
        <w:pStyle w:val="BodyText"/>
        <w:ind w:right="-7" w:firstLine="567"/>
        <w:jc w:val="center"/>
        <w:rPr>
          <w:rFonts w:ascii="GHEA Grapalat" w:hAnsi="GHEA Grapalat"/>
          <w:lang w:val="af-ZA"/>
        </w:rPr>
      </w:pPr>
    </w:p>
    <w:p w14:paraId="7D022054" w14:textId="77777777" w:rsidR="004E60C0" w:rsidRPr="00AE2768" w:rsidRDefault="004E60C0" w:rsidP="004E60C0">
      <w:pPr>
        <w:pStyle w:val="BodyText"/>
        <w:ind w:right="-7" w:firstLine="567"/>
        <w:jc w:val="center"/>
        <w:rPr>
          <w:rFonts w:ascii="GHEA Grapalat" w:hAnsi="GHEA Grapalat"/>
          <w:lang w:val="af-ZA"/>
        </w:rPr>
      </w:pPr>
    </w:p>
    <w:p w14:paraId="559F31D9" w14:textId="77777777" w:rsidR="004E60C0" w:rsidRPr="00A71D81" w:rsidRDefault="004E60C0" w:rsidP="004E60C0">
      <w:pPr>
        <w:pStyle w:val="BodyText"/>
        <w:spacing w:after="0"/>
        <w:ind w:firstLine="567"/>
        <w:jc w:val="right"/>
        <w:rPr>
          <w:rFonts w:ascii="GHEA Grapalat" w:hAnsi="GHEA Grapalat"/>
          <w:lang w:val="af-ZA"/>
        </w:rPr>
      </w:pPr>
    </w:p>
    <w:p w14:paraId="57482B12" w14:textId="77777777" w:rsidR="004E60C0" w:rsidRPr="00A71D81" w:rsidRDefault="004E60C0" w:rsidP="004E60C0">
      <w:pPr>
        <w:pStyle w:val="BodyText"/>
        <w:ind w:right="-7" w:firstLine="567"/>
        <w:jc w:val="center"/>
        <w:rPr>
          <w:rFonts w:ascii="GHEA Grapalat" w:hAnsi="GHEA Grapalat"/>
          <w:lang w:val="af-ZA"/>
        </w:rPr>
      </w:pPr>
    </w:p>
    <w:p w14:paraId="06A93832" w14:textId="77777777" w:rsidR="004E60C0" w:rsidRPr="00A71D81" w:rsidRDefault="004E60C0" w:rsidP="004E60C0">
      <w:pPr>
        <w:pStyle w:val="BodyText"/>
        <w:ind w:right="-7" w:firstLine="567"/>
        <w:jc w:val="center"/>
        <w:rPr>
          <w:rFonts w:ascii="GHEA Grapalat" w:hAnsi="GHEA Grapalat"/>
          <w:lang w:val="af-ZA"/>
        </w:rPr>
      </w:pPr>
    </w:p>
    <w:p w14:paraId="24DD83CC" w14:textId="77777777" w:rsidR="004E60C0" w:rsidRPr="00A71D81" w:rsidRDefault="004E60C0" w:rsidP="004E60C0">
      <w:pPr>
        <w:pStyle w:val="BodyText"/>
        <w:ind w:right="-7" w:firstLine="567"/>
        <w:jc w:val="center"/>
        <w:rPr>
          <w:rFonts w:ascii="GHEA Grapalat" w:hAnsi="GHEA Grapalat"/>
          <w:lang w:val="af-ZA"/>
        </w:rPr>
      </w:pPr>
    </w:p>
    <w:p w14:paraId="6115F456" w14:textId="77777777" w:rsidR="004E60C0" w:rsidRPr="00A71D81" w:rsidRDefault="004E60C0" w:rsidP="004E60C0">
      <w:pPr>
        <w:pStyle w:val="BodyText"/>
        <w:ind w:right="-7" w:firstLine="567"/>
        <w:jc w:val="center"/>
        <w:rPr>
          <w:rFonts w:ascii="GHEA Grapalat" w:hAnsi="GHEA Grapalat"/>
          <w:lang w:val="af-ZA"/>
        </w:rPr>
      </w:pPr>
    </w:p>
    <w:p w14:paraId="224B6F2B" w14:textId="77777777" w:rsidR="004E60C0" w:rsidRDefault="004E60C0" w:rsidP="004E60C0">
      <w:pPr>
        <w:pStyle w:val="BodyText"/>
        <w:ind w:right="-7" w:firstLine="567"/>
        <w:jc w:val="center"/>
        <w:rPr>
          <w:rFonts w:ascii="GHEA Grapalat" w:hAnsi="GHEA Grapalat"/>
          <w:lang w:val="af-ZA"/>
        </w:rPr>
      </w:pPr>
    </w:p>
    <w:p w14:paraId="04D02D3D" w14:textId="77777777" w:rsidR="00186D60" w:rsidRDefault="00186D60" w:rsidP="004E60C0">
      <w:pPr>
        <w:pStyle w:val="BodyText"/>
        <w:ind w:right="-7" w:firstLine="567"/>
        <w:jc w:val="center"/>
        <w:rPr>
          <w:rFonts w:ascii="GHEA Grapalat" w:hAnsi="GHEA Grapalat"/>
          <w:lang w:val="af-ZA"/>
        </w:rPr>
      </w:pPr>
    </w:p>
    <w:p w14:paraId="60DE69F3" w14:textId="77777777" w:rsidR="00633C45" w:rsidRDefault="00633C45" w:rsidP="004E60C0">
      <w:pPr>
        <w:pStyle w:val="BodyText"/>
        <w:ind w:right="-7" w:firstLine="567"/>
        <w:jc w:val="center"/>
        <w:rPr>
          <w:rFonts w:ascii="GHEA Grapalat" w:hAnsi="GHEA Grapalat"/>
          <w:lang w:val="af-ZA"/>
        </w:rPr>
      </w:pPr>
    </w:p>
    <w:p w14:paraId="7920B12A" w14:textId="77777777" w:rsidR="009C780E" w:rsidRPr="00A71D81" w:rsidRDefault="009C780E" w:rsidP="004E60C0">
      <w:pPr>
        <w:pStyle w:val="BodyText"/>
        <w:ind w:right="-7" w:firstLine="567"/>
        <w:jc w:val="center"/>
        <w:rPr>
          <w:rFonts w:ascii="GHEA Grapalat" w:hAnsi="GHEA Grapalat"/>
          <w:lang w:val="af-ZA"/>
        </w:rPr>
      </w:pPr>
    </w:p>
    <w:p w14:paraId="42F49BFD" w14:textId="77777777" w:rsidR="004E60C0" w:rsidRPr="00A71D81" w:rsidRDefault="004E60C0" w:rsidP="004E60C0">
      <w:pPr>
        <w:pStyle w:val="BodyText"/>
        <w:ind w:right="-7" w:firstLine="567"/>
        <w:jc w:val="center"/>
        <w:rPr>
          <w:rFonts w:ascii="GHEA Grapalat" w:hAnsi="GHEA Grapalat"/>
          <w:lang w:val="af-ZA"/>
        </w:rPr>
      </w:pPr>
    </w:p>
    <w:p w14:paraId="3D110ACF" w14:textId="77777777" w:rsidR="004E60C0" w:rsidRPr="00A71D81" w:rsidRDefault="004E60C0" w:rsidP="004E60C0">
      <w:pPr>
        <w:pStyle w:val="BodyText"/>
        <w:ind w:right="-7" w:firstLine="567"/>
        <w:jc w:val="center"/>
        <w:rPr>
          <w:rFonts w:ascii="GHEA Grapalat" w:hAnsi="GHEA Grapalat"/>
          <w:lang w:val="af-ZA"/>
        </w:rPr>
      </w:pPr>
    </w:p>
    <w:p w14:paraId="51D86F21" w14:textId="77777777" w:rsidR="004E60C0" w:rsidRPr="00A71D81" w:rsidRDefault="004E60C0" w:rsidP="004E60C0">
      <w:pPr>
        <w:ind w:firstLine="567"/>
        <w:jc w:val="both"/>
        <w:rPr>
          <w:rFonts w:ascii="GHEA Grapalat" w:hAnsi="GHEA Grapalat" w:cs="Sylfaen"/>
          <w:i/>
          <w:sz w:val="22"/>
          <w:szCs w:val="22"/>
          <w:lang w:val="af-ZA"/>
        </w:rPr>
      </w:pPr>
      <w:r w:rsidRPr="00A71D81">
        <w:rPr>
          <w:rFonts w:ascii="GHEA Grapalat" w:hAnsi="GHEA Grapalat" w:cs="Sylfaen"/>
          <w:i/>
          <w:sz w:val="22"/>
          <w:szCs w:val="22"/>
        </w:rPr>
        <w:lastRenderedPageBreak/>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772C2D36" w14:textId="77777777" w:rsidR="004E60C0" w:rsidRPr="00A71D81" w:rsidRDefault="004E60C0" w:rsidP="004E60C0">
      <w:pPr>
        <w:ind w:firstLine="567"/>
        <w:jc w:val="center"/>
        <w:rPr>
          <w:rFonts w:ascii="GHEA Grapalat" w:hAnsi="GHEA Grapalat"/>
          <w:b/>
          <w:sz w:val="20"/>
          <w:szCs w:val="22"/>
          <w:lang w:val="af-ZA"/>
        </w:rPr>
      </w:pPr>
    </w:p>
    <w:p w14:paraId="5DBF1109" w14:textId="77777777" w:rsidR="004E60C0" w:rsidRPr="00A71D81" w:rsidRDefault="004E60C0" w:rsidP="00972342">
      <w:pPr>
        <w:ind w:firstLine="567"/>
        <w:jc w:val="center"/>
        <w:rPr>
          <w:rFonts w:ascii="GHEA Grapalat" w:hAnsi="GHEA Grapalat" w:cs="Sylfaen"/>
          <w:b/>
          <w:sz w:val="22"/>
          <w:szCs w:val="22"/>
          <w:lang w:val="af-ZA"/>
        </w:rPr>
      </w:pPr>
    </w:p>
    <w:p w14:paraId="05FD783D" w14:textId="77777777" w:rsidR="004E60C0" w:rsidRPr="00A71D81" w:rsidRDefault="004E60C0" w:rsidP="0097234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67FA7A33" w14:textId="77777777" w:rsidR="004E60C0" w:rsidRPr="00A71D81" w:rsidRDefault="004E60C0" w:rsidP="00972342">
      <w:pPr>
        <w:ind w:firstLine="567"/>
        <w:jc w:val="center"/>
        <w:rPr>
          <w:rFonts w:ascii="GHEA Grapalat" w:hAnsi="GHEA Grapalat"/>
          <w:i/>
          <w:sz w:val="20"/>
          <w:lang w:val="af-ZA"/>
        </w:rPr>
      </w:pPr>
    </w:p>
    <w:p w14:paraId="0F2EDFA8" w14:textId="0996C7F4" w:rsidR="004E60C0" w:rsidRDefault="003F4525" w:rsidP="00972342">
      <w:pPr>
        <w:ind w:firstLine="567"/>
        <w:jc w:val="center"/>
        <w:rPr>
          <w:rFonts w:ascii="GHEA Grapalat" w:hAnsi="GHEA Grapalat"/>
          <w:b/>
          <w:sz w:val="20"/>
          <w:lang w:val="af-ZA"/>
        </w:rPr>
      </w:pPr>
      <w:r>
        <w:rPr>
          <w:rFonts w:ascii="GHEA Grapalat" w:hAnsi="GHEA Grapalat"/>
          <w:b/>
          <w:sz w:val="20"/>
          <w:lang w:val="hy-AM"/>
        </w:rPr>
        <w:t>&lt;&lt;</w:t>
      </w:r>
      <w:r w:rsidR="005F33FB" w:rsidRPr="00D17203">
        <w:rPr>
          <w:rFonts w:ascii="GHEA Grapalat" w:hAnsi="GHEA Grapalat"/>
          <w:b/>
          <w:sz w:val="20"/>
          <w:lang w:val="af-ZA"/>
        </w:rPr>
        <w:t>ԵՐՔԱՂԼՈՒՅՍ</w:t>
      </w:r>
      <w:r>
        <w:rPr>
          <w:rFonts w:ascii="GHEA Grapalat" w:hAnsi="GHEA Grapalat"/>
          <w:b/>
          <w:sz w:val="20"/>
          <w:lang w:val="hy-AM"/>
        </w:rPr>
        <w:t>&gt;</w:t>
      </w:r>
      <w:r w:rsidR="004E60C0" w:rsidRPr="00D17203">
        <w:rPr>
          <w:rFonts w:ascii="GHEA Grapalat" w:hAnsi="GHEA Grapalat"/>
          <w:b/>
          <w:sz w:val="20"/>
          <w:lang w:val="af-ZA"/>
        </w:rPr>
        <w:t>&gt; ՓԲԸ</w:t>
      </w:r>
      <w:r w:rsidR="004E60C0" w:rsidRPr="00752623">
        <w:rPr>
          <w:rFonts w:ascii="GHEA Grapalat" w:hAnsi="GHEA Grapalat"/>
          <w:b/>
          <w:sz w:val="20"/>
          <w:lang w:val="af-ZA"/>
        </w:rPr>
        <w:t xml:space="preserve"> </w:t>
      </w:r>
      <w:r w:rsidR="004E60C0">
        <w:rPr>
          <w:rFonts w:ascii="GHEA Grapalat" w:hAnsi="GHEA Grapalat"/>
          <w:b/>
          <w:sz w:val="20"/>
          <w:lang w:val="af-ZA"/>
        </w:rPr>
        <w:t xml:space="preserve"> </w:t>
      </w:r>
      <w:r w:rsidR="004E60C0" w:rsidRPr="00752623">
        <w:rPr>
          <w:rFonts w:ascii="GHEA Grapalat" w:hAnsi="GHEA Grapalat"/>
          <w:b/>
          <w:sz w:val="20"/>
          <w:lang w:val="af-ZA"/>
        </w:rPr>
        <w:t xml:space="preserve">ԿԱՐԻՔՆԵՐԻ </w:t>
      </w:r>
      <w:r w:rsidR="009C780E" w:rsidRPr="00752623">
        <w:rPr>
          <w:rFonts w:ascii="GHEA Grapalat" w:hAnsi="GHEA Grapalat"/>
          <w:b/>
          <w:sz w:val="20"/>
          <w:lang w:val="af-ZA"/>
        </w:rPr>
        <w:t>ՀԱՄԱՐ</w:t>
      </w:r>
      <w:r w:rsidR="009C780E" w:rsidRPr="00D17203">
        <w:rPr>
          <w:rFonts w:ascii="GHEA Grapalat" w:hAnsi="GHEA Grapalat"/>
          <w:b/>
          <w:sz w:val="20"/>
          <w:lang w:val="af-ZA"/>
        </w:rPr>
        <w:t xml:space="preserve"> </w:t>
      </w:r>
      <w:r w:rsidR="009C780E" w:rsidRPr="00DD608D">
        <w:rPr>
          <w:rFonts w:ascii="GHEA Grapalat" w:hAnsi="GHEA Grapalat"/>
          <w:b/>
          <w:sz w:val="20"/>
          <w:lang w:val="af-ZA"/>
        </w:rPr>
        <w:t xml:space="preserve">ԱՆՎԱԴՈՂԵՐԻ, ՔՍԱՅՈՒՂԵՐԻ և ԱՎՏՈՊԱՀԵՍՏԱՄԱՍԵՐԻ </w:t>
      </w:r>
      <w:r w:rsidR="009C780E" w:rsidRPr="00752623">
        <w:rPr>
          <w:rFonts w:ascii="GHEA Grapalat" w:hAnsi="GHEA Grapalat"/>
          <w:b/>
          <w:sz w:val="20"/>
          <w:lang w:val="af-ZA"/>
        </w:rPr>
        <w:t xml:space="preserve">ՁԵՌՔԲԵՐՄԱՆ ՆՊԱՏԱԿՈՎ ՀԱՅՏԱՐԱՐՎԱԾ </w:t>
      </w:r>
      <w:r w:rsidR="004E60C0" w:rsidRPr="00236CFA">
        <w:rPr>
          <w:rFonts w:ascii="GHEA Grapalat" w:hAnsi="GHEA Grapalat"/>
          <w:b/>
          <w:sz w:val="20"/>
          <w:lang w:val="af-ZA"/>
        </w:rPr>
        <w:t>ԳՆԱՆՇՄԱՆ</w:t>
      </w:r>
      <w:r w:rsidR="004E60C0">
        <w:rPr>
          <w:rFonts w:ascii="GHEA Grapalat" w:hAnsi="GHEA Grapalat"/>
          <w:b/>
          <w:sz w:val="20"/>
          <w:lang w:val="af-ZA"/>
        </w:rPr>
        <w:t xml:space="preserve"> </w:t>
      </w:r>
      <w:r w:rsidR="004E60C0" w:rsidRPr="00236CFA">
        <w:rPr>
          <w:rFonts w:ascii="GHEA Grapalat" w:hAnsi="GHEA Grapalat"/>
          <w:b/>
          <w:sz w:val="20"/>
          <w:lang w:val="af-ZA"/>
        </w:rPr>
        <w:t>ՀԱՐՑՄԱՆ</w:t>
      </w:r>
      <w:r w:rsidR="004E60C0">
        <w:rPr>
          <w:rFonts w:ascii="GHEA Grapalat" w:hAnsi="GHEA Grapalat"/>
          <w:b/>
          <w:sz w:val="20"/>
          <w:lang w:val="af-ZA"/>
        </w:rPr>
        <w:t xml:space="preserve"> </w:t>
      </w:r>
      <w:r w:rsidR="004E60C0" w:rsidRPr="00752623">
        <w:rPr>
          <w:rFonts w:ascii="GHEA Grapalat" w:hAnsi="GHEA Grapalat"/>
          <w:b/>
          <w:sz w:val="20"/>
          <w:lang w:val="af-ZA"/>
        </w:rPr>
        <w:t>ՀՐԱՎԵՐԻ</w:t>
      </w:r>
    </w:p>
    <w:p w14:paraId="1446DD71" w14:textId="77777777" w:rsidR="004E60C0" w:rsidRPr="00A71D81" w:rsidRDefault="004E60C0" w:rsidP="00972342">
      <w:pPr>
        <w:ind w:firstLine="567"/>
        <w:jc w:val="center"/>
        <w:rPr>
          <w:rFonts w:ascii="GHEA Grapalat" w:hAnsi="GHEA Grapalat" w:cs="Sylfaen"/>
          <w:b/>
          <w:sz w:val="20"/>
          <w:szCs w:val="22"/>
          <w:lang w:val="af-ZA"/>
        </w:rPr>
      </w:pPr>
    </w:p>
    <w:p w14:paraId="7DA9EE5F" w14:textId="77777777" w:rsidR="004E60C0" w:rsidRPr="00A71D81" w:rsidRDefault="004E60C0" w:rsidP="00972342">
      <w:pPr>
        <w:ind w:firstLine="567"/>
        <w:jc w:val="center"/>
        <w:rPr>
          <w:rFonts w:ascii="GHEA Grapalat" w:hAnsi="GHEA Grapalat" w:cs="Sylfaen"/>
          <w:b/>
          <w:sz w:val="20"/>
          <w:szCs w:val="22"/>
          <w:lang w:val="af-ZA"/>
        </w:rPr>
      </w:pPr>
    </w:p>
    <w:p w14:paraId="7B2AA6CC" w14:textId="04BBBFD8" w:rsidR="004E60C0" w:rsidRPr="00A71D81" w:rsidRDefault="004E60C0" w:rsidP="0097234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2E4DDCB7" w14:textId="77777777" w:rsidR="004E60C0" w:rsidRPr="00A71D81" w:rsidRDefault="004E60C0" w:rsidP="00972342">
      <w:pPr>
        <w:ind w:firstLine="567"/>
        <w:jc w:val="both"/>
        <w:rPr>
          <w:rFonts w:ascii="GHEA Grapalat" w:hAnsi="GHEA Grapalat"/>
          <w:sz w:val="20"/>
          <w:lang w:val="af-ZA"/>
        </w:rPr>
      </w:pPr>
    </w:p>
    <w:p w14:paraId="7C193503"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6E13C0C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06D87D79"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A524E51"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02935E95"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6AA035D8"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1F3E96C2" w14:textId="77777777" w:rsidR="004E60C0" w:rsidRPr="00A71D81" w:rsidRDefault="004E60C0" w:rsidP="00972342">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3F2A618D"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57ED263A"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3FE06E44"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FF2EF76"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45D943A7" w14:textId="77777777" w:rsidR="004E60C0" w:rsidRPr="00A71D81" w:rsidRDefault="004E60C0" w:rsidP="00972342">
      <w:pPr>
        <w:ind w:firstLine="567"/>
        <w:jc w:val="both"/>
        <w:rPr>
          <w:rFonts w:ascii="GHEA Grapalat" w:hAnsi="GHEA Grapalat"/>
          <w:sz w:val="20"/>
          <w:lang w:val="af-ZA"/>
        </w:rPr>
      </w:pPr>
    </w:p>
    <w:p w14:paraId="3B0549F1" w14:textId="77777777" w:rsidR="004E60C0" w:rsidRPr="00A71D81" w:rsidRDefault="004E60C0" w:rsidP="00972342">
      <w:pPr>
        <w:ind w:firstLine="567"/>
        <w:jc w:val="both"/>
        <w:rPr>
          <w:rFonts w:ascii="GHEA Grapalat" w:hAnsi="GHEA Grapalat"/>
          <w:sz w:val="20"/>
          <w:lang w:val="af-ZA"/>
        </w:rPr>
      </w:pPr>
    </w:p>
    <w:p w14:paraId="54F26815" w14:textId="3EBA8086" w:rsidR="004E60C0" w:rsidRPr="00A71D81" w:rsidRDefault="004E60C0" w:rsidP="00972342">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28FDD0B" w14:textId="77777777" w:rsidR="004E60C0" w:rsidRPr="00A71D81" w:rsidRDefault="004E60C0" w:rsidP="00972342">
      <w:pPr>
        <w:ind w:firstLine="567"/>
        <w:jc w:val="both"/>
        <w:rPr>
          <w:rFonts w:ascii="GHEA Grapalat" w:hAnsi="GHEA Grapalat"/>
          <w:sz w:val="20"/>
          <w:lang w:val="af-ZA"/>
        </w:rPr>
      </w:pPr>
    </w:p>
    <w:p w14:paraId="141FF306" w14:textId="5584FB11"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28BAE2C1" w14:textId="77777777" w:rsidR="004E60C0" w:rsidRPr="00A71D81" w:rsidRDefault="004E60C0" w:rsidP="0097234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2499DB15"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3D768DB8" w14:textId="77777777" w:rsidR="004E60C0" w:rsidRPr="00A71D81" w:rsidRDefault="004E60C0" w:rsidP="00972342">
      <w:pPr>
        <w:ind w:firstLine="1134"/>
        <w:jc w:val="both"/>
        <w:rPr>
          <w:rFonts w:ascii="GHEA Grapalat" w:hAnsi="GHEA Grapalat" w:cs="Times Armenian"/>
          <w:sz w:val="20"/>
          <w:lang w:val="af-ZA"/>
        </w:rPr>
      </w:pPr>
    </w:p>
    <w:p w14:paraId="0827A490" w14:textId="77777777" w:rsidR="004E60C0" w:rsidRPr="00A71D81" w:rsidRDefault="004E60C0" w:rsidP="00972342">
      <w:pPr>
        <w:ind w:firstLine="1134"/>
        <w:jc w:val="both"/>
        <w:rPr>
          <w:rFonts w:ascii="GHEA Grapalat" w:hAnsi="GHEA Grapalat" w:cs="Times Armenian"/>
          <w:sz w:val="20"/>
          <w:lang w:val="af-ZA"/>
        </w:rPr>
      </w:pPr>
    </w:p>
    <w:p w14:paraId="73E0DE2F" w14:textId="77777777" w:rsidR="004E60C0" w:rsidRPr="00A71D81" w:rsidRDefault="004E60C0" w:rsidP="00972342">
      <w:pPr>
        <w:ind w:firstLine="1134"/>
        <w:jc w:val="both"/>
        <w:rPr>
          <w:rFonts w:ascii="GHEA Grapalat" w:hAnsi="GHEA Grapalat" w:cs="Times Armenian"/>
          <w:sz w:val="20"/>
          <w:lang w:val="af-ZA"/>
        </w:rPr>
      </w:pPr>
    </w:p>
    <w:p w14:paraId="14B8A1EB" w14:textId="77777777" w:rsidR="004E60C0" w:rsidRPr="00A71D81" w:rsidRDefault="004E60C0" w:rsidP="00972342">
      <w:pPr>
        <w:ind w:firstLine="1134"/>
        <w:jc w:val="both"/>
        <w:rPr>
          <w:rFonts w:ascii="GHEA Grapalat" w:hAnsi="GHEA Grapalat" w:cs="Times Armenian"/>
          <w:sz w:val="20"/>
          <w:lang w:val="af-ZA"/>
        </w:rPr>
      </w:pPr>
    </w:p>
    <w:p w14:paraId="0A287D21" w14:textId="77777777" w:rsidR="004E60C0" w:rsidRPr="00A71D81" w:rsidRDefault="004E60C0" w:rsidP="00972342">
      <w:pPr>
        <w:ind w:firstLine="1134"/>
        <w:jc w:val="both"/>
        <w:rPr>
          <w:rFonts w:ascii="GHEA Grapalat" w:hAnsi="GHEA Grapalat" w:cs="Times Armenian"/>
          <w:sz w:val="20"/>
          <w:lang w:val="af-ZA"/>
        </w:rPr>
      </w:pPr>
    </w:p>
    <w:p w14:paraId="4E551CC6" w14:textId="77777777" w:rsidR="004E60C0" w:rsidRPr="00A71D81" w:rsidRDefault="004E60C0" w:rsidP="00972342">
      <w:pPr>
        <w:ind w:firstLine="1134"/>
        <w:jc w:val="both"/>
        <w:rPr>
          <w:rFonts w:ascii="GHEA Grapalat" w:hAnsi="GHEA Grapalat" w:cs="Times Armenian"/>
          <w:sz w:val="20"/>
          <w:lang w:val="af-ZA"/>
        </w:rPr>
      </w:pPr>
    </w:p>
    <w:p w14:paraId="323DC434" w14:textId="77777777" w:rsidR="004E60C0" w:rsidRPr="00A71D81" w:rsidRDefault="004E60C0" w:rsidP="0097234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69CC46E" w14:textId="28D62E58" w:rsidR="004E60C0" w:rsidRPr="00A71D81" w:rsidRDefault="004E60C0" w:rsidP="0097234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sidR="00166BE1">
        <w:rPr>
          <w:rFonts w:ascii="GHEA Grapalat" w:hAnsi="GHEA Grapalat" w:cs="Sylfaen"/>
          <w:sz w:val="20"/>
          <w:lang w:val="af-ZA"/>
        </w:rPr>
        <w:t>25/3</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472852A7" w14:textId="77777777"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70F7AE53" w14:textId="6C0CE5AF" w:rsidR="004E60C0" w:rsidRPr="00A71D81" w:rsidRDefault="004E60C0" w:rsidP="0097234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sidR="00584184">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68E7A84D" w14:textId="77777777" w:rsidR="004E60C0" w:rsidRPr="00A71D81" w:rsidRDefault="004E60C0" w:rsidP="0097234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5195FA5A" w14:textId="518EC877" w:rsidR="004E60C0" w:rsidRPr="00542E60" w:rsidRDefault="004E60C0" w:rsidP="00542E60">
      <w:pPr>
        <w:pStyle w:val="BodyTextIndent2"/>
        <w:spacing w:line="240" w:lineRule="auto"/>
        <w:rPr>
          <w:rFonts w:ascii="GHEA Grapalat" w:hAnsi="GHEA Grapalat" w:cs="Sylfaen"/>
          <w:szCs w:val="24"/>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r w:rsidR="00542E60">
        <w:rPr>
          <w:rFonts w:ascii="GHEA Grapalat" w:hAnsi="GHEA Grapalat" w:cs="Sylfaen"/>
          <w:szCs w:val="24"/>
        </w:rPr>
        <w:t xml:space="preserve">   </w:t>
      </w:r>
      <w:r w:rsidR="00A96794">
        <w:rPr>
          <w:rFonts w:ascii="GHEA Grapalat" w:hAnsi="GHEA Grapalat"/>
          <w:sz w:val="22"/>
          <w:szCs w:val="22"/>
        </w:rPr>
        <w:t>`</w:t>
      </w:r>
      <w:r w:rsidR="00A96794">
        <w:rPr>
          <w:rFonts w:asciiTheme="minorHAnsi" w:hAnsiTheme="minorHAnsi"/>
          <w:lang w:val="hy-AM"/>
        </w:rPr>
        <w:t xml:space="preserve"> </w:t>
      </w:r>
      <w:hyperlink r:id="rId9" w:history="1">
        <w:r w:rsidR="00A96794" w:rsidRPr="009A4E55">
          <w:rPr>
            <w:rStyle w:val="Hyperlink"/>
            <w:rFonts w:ascii="GHEA Grapalat" w:hAnsi="GHEA Grapalat"/>
            <w:lang w:val="hy-AM"/>
          </w:rPr>
          <w:t>narine</w:t>
        </w:r>
        <w:r w:rsidR="00A96794" w:rsidRPr="009A4E55">
          <w:rPr>
            <w:rStyle w:val="Hyperlink"/>
            <w:rFonts w:ascii="GHEA Grapalat" w:hAnsi="GHEA Grapalat"/>
          </w:rPr>
          <w:t>.abrahamyan@yerevan.am</w:t>
        </w:r>
      </w:hyperlink>
    </w:p>
    <w:p w14:paraId="01B2228B" w14:textId="77777777" w:rsidR="004E60C0" w:rsidRPr="00542E60" w:rsidRDefault="004E60C0" w:rsidP="00972342">
      <w:pPr>
        <w:jc w:val="center"/>
        <w:rPr>
          <w:rFonts w:ascii="GHEA Grapalat" w:hAnsi="GHEA Grapalat" w:cs="Sylfaen"/>
          <w:szCs w:val="22"/>
          <w:lang w:val="af-ZA"/>
        </w:rPr>
      </w:pPr>
    </w:p>
    <w:p w14:paraId="29E3EBCA" w14:textId="77777777" w:rsidR="004E60C0" w:rsidRPr="00542E60" w:rsidRDefault="004E60C0" w:rsidP="00972342">
      <w:pPr>
        <w:jc w:val="center"/>
        <w:rPr>
          <w:rFonts w:ascii="GHEA Grapalat" w:hAnsi="GHEA Grapalat" w:cs="Sylfaen"/>
          <w:szCs w:val="22"/>
          <w:lang w:val="af-ZA"/>
        </w:rPr>
      </w:pPr>
    </w:p>
    <w:p w14:paraId="27D96E31" w14:textId="77777777" w:rsidR="004E60C0" w:rsidRPr="00542E60" w:rsidRDefault="004E60C0" w:rsidP="00972342">
      <w:pPr>
        <w:jc w:val="center"/>
        <w:rPr>
          <w:rFonts w:ascii="GHEA Grapalat" w:hAnsi="GHEA Grapalat" w:cs="Sylfaen"/>
          <w:szCs w:val="22"/>
          <w:lang w:val="af-ZA"/>
        </w:rPr>
      </w:pPr>
    </w:p>
    <w:p w14:paraId="5B65150E" w14:textId="77777777" w:rsidR="004E60C0" w:rsidRPr="00542E60" w:rsidRDefault="004E60C0" w:rsidP="00972342">
      <w:pPr>
        <w:jc w:val="center"/>
        <w:rPr>
          <w:rFonts w:ascii="GHEA Grapalat" w:hAnsi="GHEA Grapalat" w:cs="Sylfaen"/>
          <w:szCs w:val="22"/>
          <w:lang w:val="af-ZA"/>
        </w:rPr>
      </w:pPr>
    </w:p>
    <w:p w14:paraId="4FE5B052" w14:textId="77777777" w:rsidR="004E60C0" w:rsidRPr="00542E60" w:rsidRDefault="004E60C0" w:rsidP="00972342">
      <w:pPr>
        <w:jc w:val="center"/>
        <w:rPr>
          <w:rFonts w:ascii="GHEA Grapalat" w:hAnsi="GHEA Grapalat" w:cs="Sylfaen"/>
          <w:szCs w:val="22"/>
          <w:lang w:val="af-ZA"/>
        </w:rPr>
      </w:pPr>
    </w:p>
    <w:p w14:paraId="39AA2BC1" w14:textId="77777777" w:rsidR="004E60C0" w:rsidRPr="00542E60" w:rsidRDefault="004E60C0" w:rsidP="00972342">
      <w:pPr>
        <w:jc w:val="center"/>
        <w:rPr>
          <w:rFonts w:ascii="GHEA Grapalat" w:hAnsi="GHEA Grapalat" w:cs="Sylfaen"/>
          <w:szCs w:val="22"/>
          <w:lang w:val="af-ZA"/>
        </w:rPr>
      </w:pPr>
    </w:p>
    <w:p w14:paraId="505D6F84" w14:textId="77777777" w:rsidR="004E60C0" w:rsidRPr="00542E60" w:rsidRDefault="004E60C0" w:rsidP="00972342">
      <w:pPr>
        <w:jc w:val="center"/>
        <w:rPr>
          <w:rFonts w:ascii="GHEA Grapalat" w:hAnsi="GHEA Grapalat" w:cs="Sylfaen"/>
          <w:szCs w:val="22"/>
          <w:lang w:val="af-ZA"/>
        </w:rPr>
      </w:pPr>
    </w:p>
    <w:p w14:paraId="2B8C0414" w14:textId="77777777" w:rsidR="004E60C0" w:rsidRPr="00542E60" w:rsidRDefault="004E60C0" w:rsidP="00972342">
      <w:pPr>
        <w:jc w:val="center"/>
        <w:rPr>
          <w:rFonts w:ascii="GHEA Grapalat" w:hAnsi="GHEA Grapalat" w:cs="Sylfaen"/>
          <w:szCs w:val="22"/>
          <w:lang w:val="af-ZA"/>
        </w:rPr>
      </w:pPr>
    </w:p>
    <w:p w14:paraId="35854709" w14:textId="77777777" w:rsidR="004E60C0" w:rsidRPr="00542E60" w:rsidRDefault="004E60C0" w:rsidP="00972342">
      <w:pPr>
        <w:jc w:val="center"/>
        <w:rPr>
          <w:rFonts w:ascii="GHEA Grapalat" w:hAnsi="GHEA Grapalat" w:cs="Sylfaen"/>
          <w:szCs w:val="22"/>
          <w:lang w:val="af-ZA"/>
        </w:rPr>
      </w:pPr>
    </w:p>
    <w:p w14:paraId="550300F4" w14:textId="77777777" w:rsidR="004E60C0" w:rsidRPr="00542E60" w:rsidRDefault="004E60C0" w:rsidP="00972342">
      <w:pPr>
        <w:jc w:val="center"/>
        <w:rPr>
          <w:rFonts w:ascii="GHEA Grapalat" w:hAnsi="GHEA Grapalat" w:cs="Sylfaen"/>
          <w:szCs w:val="22"/>
          <w:lang w:val="af-ZA"/>
        </w:rPr>
      </w:pPr>
    </w:p>
    <w:p w14:paraId="6F4884ED" w14:textId="77777777" w:rsidR="004E60C0" w:rsidRPr="00542E60" w:rsidRDefault="004E60C0" w:rsidP="00972342">
      <w:pPr>
        <w:jc w:val="center"/>
        <w:rPr>
          <w:rFonts w:ascii="GHEA Grapalat" w:hAnsi="GHEA Grapalat" w:cs="Sylfaen"/>
          <w:szCs w:val="22"/>
          <w:lang w:val="af-ZA"/>
        </w:rPr>
      </w:pPr>
    </w:p>
    <w:p w14:paraId="4C2074B4" w14:textId="77777777" w:rsidR="004E60C0" w:rsidRPr="00542E60" w:rsidRDefault="004E60C0" w:rsidP="00972342">
      <w:pPr>
        <w:jc w:val="center"/>
        <w:rPr>
          <w:rFonts w:ascii="GHEA Grapalat" w:hAnsi="GHEA Grapalat" w:cs="Sylfaen"/>
          <w:szCs w:val="22"/>
          <w:lang w:val="af-ZA"/>
        </w:rPr>
      </w:pPr>
    </w:p>
    <w:p w14:paraId="1429F9EE" w14:textId="77777777" w:rsidR="004E60C0" w:rsidRPr="00542E60" w:rsidRDefault="004E60C0" w:rsidP="00972342">
      <w:pPr>
        <w:jc w:val="center"/>
        <w:rPr>
          <w:rFonts w:ascii="GHEA Grapalat" w:hAnsi="GHEA Grapalat" w:cs="Sylfaen"/>
          <w:szCs w:val="22"/>
          <w:lang w:val="af-ZA"/>
        </w:rPr>
      </w:pPr>
    </w:p>
    <w:p w14:paraId="2965DF74" w14:textId="77777777" w:rsidR="004E60C0" w:rsidRPr="00542E60" w:rsidRDefault="004E60C0" w:rsidP="00972342">
      <w:pPr>
        <w:jc w:val="center"/>
        <w:rPr>
          <w:rFonts w:ascii="GHEA Grapalat" w:hAnsi="GHEA Grapalat" w:cs="Sylfaen"/>
          <w:szCs w:val="22"/>
          <w:lang w:val="af-ZA"/>
        </w:rPr>
      </w:pPr>
    </w:p>
    <w:p w14:paraId="443A1D43" w14:textId="77777777" w:rsidR="004E60C0" w:rsidRPr="00542E60" w:rsidRDefault="004E60C0" w:rsidP="00972342">
      <w:pPr>
        <w:jc w:val="center"/>
        <w:rPr>
          <w:rFonts w:ascii="GHEA Grapalat" w:hAnsi="GHEA Grapalat" w:cs="Sylfaen"/>
          <w:szCs w:val="22"/>
          <w:lang w:val="af-ZA"/>
        </w:rPr>
      </w:pPr>
    </w:p>
    <w:p w14:paraId="04816F0E" w14:textId="77777777" w:rsidR="004E60C0" w:rsidRPr="00542E60" w:rsidRDefault="004E60C0" w:rsidP="00972342">
      <w:pPr>
        <w:jc w:val="center"/>
        <w:rPr>
          <w:rFonts w:ascii="GHEA Grapalat" w:hAnsi="GHEA Grapalat" w:cs="Sylfaen"/>
          <w:szCs w:val="22"/>
          <w:lang w:val="af-ZA"/>
        </w:rPr>
      </w:pPr>
    </w:p>
    <w:p w14:paraId="748E2C26" w14:textId="77777777" w:rsidR="004E60C0" w:rsidRPr="00542E60" w:rsidRDefault="004E60C0" w:rsidP="00972342">
      <w:pPr>
        <w:jc w:val="center"/>
        <w:rPr>
          <w:rFonts w:ascii="GHEA Grapalat" w:hAnsi="GHEA Grapalat" w:cs="Sylfaen"/>
          <w:szCs w:val="22"/>
          <w:lang w:val="af-ZA"/>
        </w:rPr>
      </w:pPr>
    </w:p>
    <w:p w14:paraId="0D409343" w14:textId="77777777" w:rsidR="004E60C0" w:rsidRPr="00542E60" w:rsidRDefault="004E60C0" w:rsidP="00972342">
      <w:pPr>
        <w:jc w:val="center"/>
        <w:rPr>
          <w:rFonts w:ascii="GHEA Grapalat" w:hAnsi="GHEA Grapalat" w:cs="Sylfaen"/>
          <w:szCs w:val="22"/>
          <w:lang w:val="af-ZA"/>
        </w:rPr>
      </w:pPr>
    </w:p>
    <w:p w14:paraId="015E22B9" w14:textId="77777777" w:rsidR="004E60C0" w:rsidRPr="00542E60" w:rsidRDefault="004E60C0" w:rsidP="00972342">
      <w:pPr>
        <w:jc w:val="center"/>
        <w:rPr>
          <w:rFonts w:ascii="GHEA Grapalat" w:hAnsi="GHEA Grapalat" w:cs="Sylfaen"/>
          <w:szCs w:val="22"/>
          <w:lang w:val="af-ZA"/>
        </w:rPr>
      </w:pPr>
    </w:p>
    <w:p w14:paraId="1366BB39" w14:textId="77777777" w:rsidR="004E60C0" w:rsidRPr="00542E60" w:rsidRDefault="004E60C0" w:rsidP="00972342">
      <w:pPr>
        <w:jc w:val="center"/>
        <w:rPr>
          <w:rFonts w:ascii="GHEA Grapalat" w:hAnsi="GHEA Grapalat" w:cs="Sylfaen"/>
          <w:szCs w:val="22"/>
          <w:lang w:val="af-ZA"/>
        </w:rPr>
      </w:pPr>
    </w:p>
    <w:p w14:paraId="67292D08" w14:textId="77777777" w:rsidR="004E60C0" w:rsidRPr="00542E60" w:rsidRDefault="004E60C0" w:rsidP="00972342">
      <w:pPr>
        <w:jc w:val="center"/>
        <w:rPr>
          <w:rFonts w:ascii="GHEA Grapalat" w:hAnsi="GHEA Grapalat" w:cs="Sylfaen"/>
          <w:szCs w:val="22"/>
          <w:lang w:val="af-ZA"/>
        </w:rPr>
      </w:pPr>
    </w:p>
    <w:p w14:paraId="31B18182" w14:textId="77777777" w:rsidR="004E60C0" w:rsidRPr="00542E60" w:rsidRDefault="004E60C0" w:rsidP="00972342">
      <w:pPr>
        <w:jc w:val="center"/>
        <w:rPr>
          <w:rFonts w:ascii="GHEA Grapalat" w:hAnsi="GHEA Grapalat" w:cs="Sylfaen"/>
          <w:szCs w:val="22"/>
          <w:lang w:val="af-ZA"/>
        </w:rPr>
      </w:pPr>
    </w:p>
    <w:p w14:paraId="01C2221C" w14:textId="77777777" w:rsidR="004E60C0" w:rsidRPr="00542E60" w:rsidRDefault="004E60C0" w:rsidP="00972342">
      <w:pPr>
        <w:jc w:val="center"/>
        <w:rPr>
          <w:rFonts w:ascii="GHEA Grapalat" w:hAnsi="GHEA Grapalat" w:cs="Sylfaen"/>
          <w:szCs w:val="22"/>
          <w:lang w:val="af-ZA"/>
        </w:rPr>
      </w:pPr>
    </w:p>
    <w:p w14:paraId="0FA34366" w14:textId="77777777" w:rsidR="004E60C0" w:rsidRPr="00542E60" w:rsidRDefault="004E60C0" w:rsidP="00972342">
      <w:pPr>
        <w:jc w:val="center"/>
        <w:rPr>
          <w:rFonts w:ascii="GHEA Grapalat" w:hAnsi="GHEA Grapalat" w:cs="Sylfaen"/>
          <w:szCs w:val="22"/>
          <w:lang w:val="af-ZA"/>
        </w:rPr>
      </w:pPr>
    </w:p>
    <w:p w14:paraId="055D4E84" w14:textId="77777777" w:rsidR="004E60C0" w:rsidRPr="00542E60" w:rsidRDefault="004E60C0" w:rsidP="00972342">
      <w:pPr>
        <w:jc w:val="center"/>
        <w:rPr>
          <w:rFonts w:ascii="GHEA Grapalat" w:hAnsi="GHEA Grapalat" w:cs="Sylfaen"/>
          <w:szCs w:val="22"/>
          <w:lang w:val="af-ZA"/>
        </w:rPr>
      </w:pPr>
    </w:p>
    <w:p w14:paraId="6799D9BE" w14:textId="77777777" w:rsidR="004E60C0" w:rsidRPr="00542E60" w:rsidRDefault="004E60C0" w:rsidP="00972342">
      <w:pPr>
        <w:jc w:val="center"/>
        <w:rPr>
          <w:rFonts w:ascii="GHEA Grapalat" w:hAnsi="GHEA Grapalat" w:cs="Sylfaen"/>
          <w:szCs w:val="22"/>
          <w:lang w:val="af-ZA"/>
        </w:rPr>
      </w:pPr>
    </w:p>
    <w:p w14:paraId="14434C48" w14:textId="77777777" w:rsidR="004E60C0" w:rsidRPr="00542E60" w:rsidRDefault="004E60C0" w:rsidP="00972342">
      <w:pPr>
        <w:jc w:val="center"/>
        <w:rPr>
          <w:rFonts w:ascii="GHEA Grapalat" w:hAnsi="GHEA Grapalat" w:cs="Sylfaen"/>
          <w:szCs w:val="22"/>
          <w:lang w:val="af-ZA"/>
        </w:rPr>
      </w:pPr>
    </w:p>
    <w:p w14:paraId="74D21C1A" w14:textId="77777777" w:rsidR="004E60C0" w:rsidRPr="00542E60" w:rsidRDefault="004E60C0" w:rsidP="00972342">
      <w:pPr>
        <w:jc w:val="center"/>
        <w:rPr>
          <w:rFonts w:ascii="GHEA Grapalat" w:hAnsi="GHEA Grapalat" w:cs="Sylfaen"/>
          <w:szCs w:val="22"/>
          <w:lang w:val="af-ZA"/>
        </w:rPr>
      </w:pPr>
    </w:p>
    <w:p w14:paraId="3B8D0942" w14:textId="77777777" w:rsidR="004E60C0" w:rsidRPr="00542E60" w:rsidRDefault="004E60C0" w:rsidP="00972342">
      <w:pPr>
        <w:jc w:val="center"/>
        <w:rPr>
          <w:rFonts w:ascii="GHEA Grapalat" w:hAnsi="GHEA Grapalat" w:cs="Sylfaen"/>
          <w:szCs w:val="22"/>
          <w:lang w:val="af-ZA"/>
        </w:rPr>
      </w:pPr>
    </w:p>
    <w:p w14:paraId="2CA8ED8A" w14:textId="77777777" w:rsidR="004E60C0" w:rsidRPr="00542E60" w:rsidRDefault="004E60C0" w:rsidP="00972342">
      <w:pPr>
        <w:jc w:val="center"/>
        <w:rPr>
          <w:rFonts w:ascii="GHEA Grapalat" w:hAnsi="GHEA Grapalat" w:cs="Sylfaen"/>
          <w:szCs w:val="22"/>
          <w:lang w:val="af-ZA"/>
        </w:rPr>
      </w:pPr>
    </w:p>
    <w:p w14:paraId="67AD8253" w14:textId="77777777" w:rsidR="004E60C0" w:rsidRPr="00542E60" w:rsidRDefault="004E60C0" w:rsidP="00972342">
      <w:pPr>
        <w:jc w:val="center"/>
        <w:rPr>
          <w:rFonts w:ascii="GHEA Grapalat" w:hAnsi="GHEA Grapalat" w:cs="Sylfaen"/>
          <w:szCs w:val="22"/>
          <w:lang w:val="af-ZA"/>
        </w:rPr>
      </w:pPr>
    </w:p>
    <w:p w14:paraId="066D9707" w14:textId="77777777" w:rsidR="004E60C0" w:rsidRPr="00542E60" w:rsidRDefault="004E60C0" w:rsidP="00972342">
      <w:pPr>
        <w:jc w:val="center"/>
        <w:rPr>
          <w:rFonts w:ascii="GHEA Grapalat" w:hAnsi="GHEA Grapalat" w:cs="Sylfaen"/>
          <w:szCs w:val="22"/>
          <w:lang w:val="af-ZA"/>
        </w:rPr>
      </w:pPr>
    </w:p>
    <w:p w14:paraId="35479819" w14:textId="77777777" w:rsidR="004E60C0" w:rsidRPr="00542E60" w:rsidRDefault="004E60C0" w:rsidP="00972342">
      <w:pPr>
        <w:jc w:val="center"/>
        <w:rPr>
          <w:rFonts w:ascii="GHEA Grapalat" w:hAnsi="GHEA Grapalat" w:cs="Sylfaen"/>
          <w:szCs w:val="22"/>
          <w:lang w:val="af-ZA"/>
        </w:rPr>
      </w:pPr>
    </w:p>
    <w:p w14:paraId="16A2C589" w14:textId="253E6E14" w:rsidR="004E60C0" w:rsidRPr="00A71D81" w:rsidRDefault="004E60C0" w:rsidP="00972342">
      <w:pPr>
        <w:jc w:val="center"/>
        <w:rPr>
          <w:rFonts w:ascii="GHEA Grapalat" w:hAnsi="GHEA Grapalat"/>
          <w:szCs w:val="22"/>
          <w:lang w:val="af-ZA"/>
        </w:rPr>
      </w:pPr>
      <w:r w:rsidRPr="00A71D81">
        <w:rPr>
          <w:rFonts w:ascii="GHEA Grapalat" w:hAnsi="GHEA Grapalat" w:cs="Sylfaen"/>
          <w:szCs w:val="22"/>
        </w:rPr>
        <w:lastRenderedPageBreak/>
        <w:t>ՄԱՍ</w:t>
      </w:r>
      <w:r w:rsidR="005B0BE2">
        <w:rPr>
          <w:rFonts w:ascii="GHEA Grapalat" w:hAnsi="GHEA Grapalat" w:cs="Times Armenian"/>
          <w:szCs w:val="22"/>
          <w:lang w:val="af-ZA"/>
        </w:rPr>
        <w:t xml:space="preserve"> </w:t>
      </w:r>
      <w:r w:rsidRPr="00A71D81">
        <w:rPr>
          <w:rFonts w:ascii="GHEA Grapalat" w:hAnsi="GHEA Grapalat" w:cs="Times Armenian"/>
          <w:szCs w:val="22"/>
          <w:lang w:val="af-ZA"/>
        </w:rPr>
        <w:t>I</w:t>
      </w:r>
    </w:p>
    <w:p w14:paraId="7D80D30F" w14:textId="77777777" w:rsidR="004E60C0" w:rsidRPr="00A71D81" w:rsidRDefault="004E60C0" w:rsidP="00972342">
      <w:pPr>
        <w:pStyle w:val="Heading3"/>
        <w:spacing w:line="240" w:lineRule="auto"/>
        <w:ind w:firstLine="567"/>
        <w:rPr>
          <w:rFonts w:ascii="GHEA Grapalat" w:hAnsi="GHEA Grapalat"/>
          <w:sz w:val="24"/>
          <w:szCs w:val="22"/>
          <w:lang w:val="af-ZA"/>
        </w:rPr>
      </w:pPr>
    </w:p>
    <w:p w14:paraId="522DF2CA" w14:textId="77777777" w:rsidR="004E60C0" w:rsidRPr="00A71D81" w:rsidRDefault="004E60C0" w:rsidP="0097234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47C81177" w14:textId="77777777" w:rsidR="004E60C0" w:rsidRPr="00A71D81" w:rsidRDefault="004E60C0" w:rsidP="00972342">
      <w:pPr>
        <w:ind w:left="360"/>
        <w:jc w:val="center"/>
        <w:rPr>
          <w:rFonts w:ascii="GHEA Grapalat" w:hAnsi="GHEA Grapalat" w:cs="Sylfaen"/>
          <w:b/>
          <w:sz w:val="20"/>
        </w:rPr>
      </w:pPr>
    </w:p>
    <w:p w14:paraId="6152D327" w14:textId="25EA7994" w:rsidR="004E60C0" w:rsidRPr="004346CA" w:rsidRDefault="004E60C0" w:rsidP="004E60C0">
      <w:pPr>
        <w:pStyle w:val="Heading3"/>
        <w:spacing w:line="240" w:lineRule="auto"/>
        <w:ind w:firstLine="567"/>
        <w:jc w:val="both"/>
        <w:rPr>
          <w:rFonts w:ascii="GHEA Grapalat" w:hAnsi="GHEA Grapalat" w:cs="Times Armenian"/>
          <w:i w:val="0"/>
          <w:sz w:val="22"/>
          <w:szCs w:val="22"/>
          <w:lang w:val="af-ZA"/>
        </w:rPr>
      </w:pPr>
      <w:r w:rsidRPr="004346CA">
        <w:rPr>
          <w:rFonts w:ascii="GHEA Grapalat" w:hAnsi="GHEA Grapalat" w:cs="Sylfaen"/>
          <w:i w:val="0"/>
          <w:sz w:val="22"/>
          <w:szCs w:val="22"/>
        </w:rPr>
        <w:t>1.1 Գնման</w:t>
      </w:r>
      <w:r w:rsidRPr="004346CA">
        <w:rPr>
          <w:rFonts w:ascii="GHEA Grapalat" w:hAnsi="GHEA Grapalat" w:cs="Sylfaen"/>
          <w:i w:val="0"/>
          <w:sz w:val="22"/>
          <w:szCs w:val="22"/>
          <w:lang w:val="af-ZA"/>
        </w:rPr>
        <w:t xml:space="preserve"> </w:t>
      </w:r>
      <w:r w:rsidRPr="004346CA">
        <w:rPr>
          <w:rFonts w:ascii="GHEA Grapalat" w:hAnsi="GHEA Grapalat" w:cs="Sylfaen"/>
          <w:i w:val="0"/>
          <w:sz w:val="22"/>
          <w:szCs w:val="22"/>
        </w:rPr>
        <w:t>առարկա</w:t>
      </w:r>
      <w:r w:rsidRPr="004346CA">
        <w:rPr>
          <w:rFonts w:ascii="GHEA Grapalat" w:hAnsi="GHEA Grapalat" w:cs="Sylfaen"/>
          <w:i w:val="0"/>
          <w:sz w:val="22"/>
          <w:szCs w:val="22"/>
          <w:lang w:val="af-ZA"/>
        </w:rPr>
        <w:t xml:space="preserve"> </w:t>
      </w:r>
      <w:r w:rsidRPr="004346CA">
        <w:rPr>
          <w:rFonts w:ascii="GHEA Grapalat" w:hAnsi="GHEA Grapalat" w:cs="Sylfaen"/>
          <w:i w:val="0"/>
          <w:sz w:val="22"/>
          <w:szCs w:val="22"/>
        </w:rPr>
        <w:t>է</w:t>
      </w:r>
      <w:r w:rsidRPr="004346CA">
        <w:rPr>
          <w:rFonts w:ascii="GHEA Grapalat" w:hAnsi="GHEA Grapalat" w:cs="Sylfaen"/>
          <w:i w:val="0"/>
          <w:sz w:val="22"/>
          <w:szCs w:val="22"/>
          <w:lang w:val="af-ZA"/>
        </w:rPr>
        <w:t xml:space="preserve"> </w:t>
      </w:r>
      <w:r w:rsidRPr="004346CA">
        <w:rPr>
          <w:rFonts w:ascii="GHEA Grapalat" w:hAnsi="GHEA Grapalat" w:cs="Sylfaen"/>
          <w:i w:val="0"/>
          <w:sz w:val="22"/>
          <w:szCs w:val="22"/>
        </w:rPr>
        <w:t>հանդիսանում</w:t>
      </w:r>
      <w:r w:rsidRPr="004346CA">
        <w:rPr>
          <w:rFonts w:ascii="GHEA Grapalat" w:hAnsi="GHEA Grapalat" w:cs="Sylfaen"/>
          <w:i w:val="0"/>
          <w:sz w:val="22"/>
          <w:szCs w:val="22"/>
          <w:lang w:val="af-ZA"/>
        </w:rPr>
        <w:t xml:space="preserve"> </w:t>
      </w:r>
      <w:r w:rsidRPr="004346CA">
        <w:rPr>
          <w:rFonts w:ascii="GHEA Grapalat" w:hAnsi="GHEA Grapalat" w:cs="Times Armenian"/>
          <w:i w:val="0"/>
          <w:sz w:val="22"/>
          <w:szCs w:val="22"/>
          <w:lang w:val="af-ZA"/>
        </w:rPr>
        <w:t xml:space="preserve">&lt;&lt;Երքաղլույս&gt;&gt; ՓԲԸ </w:t>
      </w:r>
      <w:r w:rsidRPr="004346CA">
        <w:rPr>
          <w:rFonts w:ascii="GHEA Grapalat" w:hAnsi="GHEA Grapalat" w:cs="Sylfaen"/>
          <w:i w:val="0"/>
          <w:sz w:val="22"/>
          <w:szCs w:val="22"/>
        </w:rPr>
        <w:t>կարիքների</w:t>
      </w:r>
      <w:r w:rsidRPr="004346CA">
        <w:rPr>
          <w:rFonts w:ascii="GHEA Grapalat" w:hAnsi="GHEA Grapalat" w:cs="Times Armenian"/>
          <w:i w:val="0"/>
          <w:sz w:val="22"/>
          <w:szCs w:val="22"/>
          <w:lang w:val="af-ZA"/>
        </w:rPr>
        <w:t xml:space="preserve"> </w:t>
      </w:r>
      <w:r w:rsidRPr="004346CA">
        <w:rPr>
          <w:rFonts w:ascii="GHEA Grapalat" w:hAnsi="GHEA Grapalat" w:cs="Sylfaen"/>
          <w:i w:val="0"/>
          <w:sz w:val="22"/>
          <w:szCs w:val="22"/>
        </w:rPr>
        <w:t>համար</w:t>
      </w:r>
      <w:r w:rsidRPr="004346CA">
        <w:rPr>
          <w:rFonts w:ascii="GHEA Grapalat" w:hAnsi="GHEA Grapalat" w:cs="Times Armenian"/>
          <w:i w:val="0"/>
          <w:sz w:val="22"/>
          <w:szCs w:val="22"/>
          <w:lang w:val="af-ZA"/>
        </w:rPr>
        <w:t xml:space="preserve">` </w:t>
      </w:r>
      <w:r w:rsidR="00DD608D" w:rsidRPr="004346CA">
        <w:rPr>
          <w:rFonts w:ascii="GHEA Grapalat" w:hAnsi="GHEA Grapalat"/>
          <w:i w:val="0"/>
          <w:sz w:val="22"/>
          <w:szCs w:val="22"/>
          <w:lang w:val="af-ZA"/>
        </w:rPr>
        <w:t>անվադողերի, քսայուղերի և ավտոպահեստամասերի</w:t>
      </w:r>
      <w:r w:rsidR="00775846" w:rsidRPr="004346CA">
        <w:rPr>
          <w:rFonts w:ascii="GHEA Grapalat" w:hAnsi="GHEA Grapalat"/>
          <w:i w:val="0"/>
          <w:sz w:val="22"/>
          <w:szCs w:val="22"/>
          <w:lang w:val="af-ZA"/>
        </w:rPr>
        <w:t xml:space="preserve"> </w:t>
      </w:r>
      <w:r w:rsidR="00557892" w:rsidRPr="004346CA">
        <w:rPr>
          <w:rFonts w:ascii="GHEA Grapalat" w:hAnsi="GHEA Grapalat" w:cs="Sylfaen"/>
          <w:i w:val="0"/>
          <w:sz w:val="22"/>
          <w:szCs w:val="22"/>
        </w:rPr>
        <w:t xml:space="preserve">մատակարարման </w:t>
      </w:r>
      <w:r w:rsidRPr="004346CA">
        <w:rPr>
          <w:rFonts w:ascii="GHEA Grapalat" w:hAnsi="GHEA Grapalat"/>
          <w:i w:val="0"/>
          <w:sz w:val="22"/>
          <w:szCs w:val="22"/>
        </w:rPr>
        <w:t>ձեռքբերումը (այսուհետ` նաև ապրանք)</w:t>
      </w:r>
      <w:r w:rsidRPr="004346CA">
        <w:rPr>
          <w:rFonts w:ascii="GHEA Grapalat" w:hAnsi="GHEA Grapalat"/>
          <w:i w:val="0"/>
          <w:sz w:val="22"/>
          <w:szCs w:val="22"/>
          <w:lang w:val="af-ZA"/>
        </w:rPr>
        <w:t xml:space="preserve">, </w:t>
      </w:r>
      <w:r w:rsidRPr="004346CA">
        <w:rPr>
          <w:rFonts w:ascii="GHEA Grapalat" w:hAnsi="GHEA Grapalat"/>
          <w:i w:val="0"/>
          <w:sz w:val="22"/>
          <w:szCs w:val="22"/>
        </w:rPr>
        <w:t>որոնք</w:t>
      </w:r>
      <w:r w:rsidRPr="004346CA">
        <w:rPr>
          <w:rFonts w:ascii="GHEA Grapalat" w:hAnsi="GHEA Grapalat"/>
          <w:i w:val="0"/>
          <w:sz w:val="22"/>
          <w:szCs w:val="22"/>
          <w:lang w:val="af-ZA"/>
        </w:rPr>
        <w:t xml:space="preserve"> </w:t>
      </w:r>
      <w:r w:rsidRPr="004346CA">
        <w:rPr>
          <w:rFonts w:ascii="GHEA Grapalat" w:hAnsi="GHEA Grapalat"/>
          <w:i w:val="0"/>
          <w:sz w:val="22"/>
          <w:szCs w:val="22"/>
        </w:rPr>
        <w:t>խմբավորված</w:t>
      </w:r>
      <w:r w:rsidRPr="004346CA">
        <w:rPr>
          <w:rFonts w:ascii="GHEA Grapalat" w:hAnsi="GHEA Grapalat"/>
          <w:i w:val="0"/>
          <w:sz w:val="22"/>
          <w:szCs w:val="22"/>
          <w:lang w:val="af-ZA"/>
        </w:rPr>
        <w:t xml:space="preserve"> է </w:t>
      </w:r>
      <w:r w:rsidRPr="004346CA">
        <w:rPr>
          <w:rFonts w:ascii="GHEA Grapalat" w:hAnsi="GHEA Grapalat"/>
          <w:i w:val="0"/>
          <w:sz w:val="22"/>
          <w:szCs w:val="22"/>
        </w:rPr>
        <w:t>«</w:t>
      </w:r>
      <w:r w:rsidR="00A50D93" w:rsidRPr="004346CA">
        <w:rPr>
          <w:rFonts w:ascii="GHEA Grapalat" w:hAnsi="GHEA Grapalat"/>
          <w:i w:val="0"/>
          <w:sz w:val="22"/>
          <w:szCs w:val="22"/>
        </w:rPr>
        <w:t>16</w:t>
      </w:r>
      <w:r w:rsidRPr="004346CA">
        <w:rPr>
          <w:rFonts w:ascii="GHEA Grapalat" w:hAnsi="GHEA Grapalat"/>
          <w:i w:val="0"/>
          <w:sz w:val="22"/>
          <w:szCs w:val="22"/>
        </w:rPr>
        <w:t>»</w:t>
      </w:r>
      <w:r w:rsidRPr="004346CA">
        <w:rPr>
          <w:rFonts w:ascii="GHEA Grapalat" w:hAnsi="GHEA Grapalat"/>
          <w:i w:val="0"/>
          <w:sz w:val="22"/>
          <w:szCs w:val="22"/>
          <w:lang w:val="af-ZA"/>
        </w:rPr>
        <w:t xml:space="preserve"> </w:t>
      </w:r>
      <w:r w:rsidRPr="004346CA">
        <w:rPr>
          <w:rFonts w:ascii="GHEA Grapalat" w:hAnsi="GHEA Grapalat" w:cs="Sylfaen"/>
          <w:i w:val="0"/>
          <w:sz w:val="22"/>
          <w:szCs w:val="22"/>
        </w:rPr>
        <w:t>չափաբաժ</w:t>
      </w:r>
      <w:r w:rsidR="002A2200" w:rsidRPr="004346CA">
        <w:rPr>
          <w:rFonts w:ascii="GHEA Grapalat" w:hAnsi="GHEA Grapalat" w:cs="Sylfaen"/>
          <w:i w:val="0"/>
          <w:sz w:val="22"/>
          <w:szCs w:val="22"/>
          <w:lang w:val="hy-AM"/>
        </w:rPr>
        <w:t>ին</w:t>
      </w:r>
      <w:r w:rsidRPr="004346CA">
        <w:rPr>
          <w:rFonts w:ascii="GHEA Grapalat" w:hAnsi="GHEA Grapalat" w:cs="Sylfaen"/>
          <w:i w:val="0"/>
          <w:sz w:val="22"/>
          <w:szCs w:val="22"/>
        </w:rPr>
        <w:t>ն</w:t>
      </w:r>
      <w:r w:rsidR="002A2200" w:rsidRPr="004346CA">
        <w:rPr>
          <w:rFonts w:ascii="GHEA Grapalat" w:hAnsi="GHEA Grapalat" w:cs="Sylfaen"/>
          <w:i w:val="0"/>
          <w:sz w:val="22"/>
          <w:szCs w:val="22"/>
          <w:lang w:val="hy-AM"/>
        </w:rPr>
        <w:t>եր</w:t>
      </w:r>
      <w:r w:rsidRPr="004346CA">
        <w:rPr>
          <w:rFonts w:ascii="GHEA Grapalat" w:hAnsi="GHEA Grapalat" w:cs="Sylfaen"/>
          <w:i w:val="0"/>
          <w:sz w:val="22"/>
          <w:szCs w:val="22"/>
        </w:rPr>
        <w:t>ում</w:t>
      </w:r>
      <w:r w:rsidRPr="004346CA">
        <w:rPr>
          <w:rFonts w:ascii="GHEA Grapalat" w:hAnsi="GHEA Grapalat" w:cs="Times Armenian"/>
          <w:i w:val="0"/>
          <w:sz w:val="22"/>
          <w:szCs w:val="22"/>
          <w:lang w:val="af-ZA"/>
        </w:rPr>
        <w:t>`</w:t>
      </w:r>
    </w:p>
    <w:p w14:paraId="1E6F98B6" w14:textId="77777777" w:rsidR="00983B5D" w:rsidRPr="00983B5D" w:rsidRDefault="00983B5D" w:rsidP="00983B5D">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155"/>
        <w:gridCol w:w="6494"/>
      </w:tblGrid>
      <w:tr w:rsidR="00731EC6" w:rsidRPr="00161552" w14:paraId="15999A8E" w14:textId="77777777" w:rsidTr="00992C47">
        <w:trPr>
          <w:trHeight w:val="480"/>
        </w:trPr>
        <w:tc>
          <w:tcPr>
            <w:tcW w:w="3856" w:type="dxa"/>
            <w:gridSpan w:val="2"/>
            <w:vAlign w:val="center"/>
          </w:tcPr>
          <w:p w14:paraId="44DEBB20" w14:textId="77777777" w:rsidR="00731EC6" w:rsidRPr="00161552" w:rsidRDefault="00731EC6" w:rsidP="00086ED7">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 xml:space="preserve">Չափաբաժինների </w:t>
            </w:r>
          </w:p>
        </w:tc>
        <w:tc>
          <w:tcPr>
            <w:tcW w:w="6494" w:type="dxa"/>
            <w:vMerge w:val="restart"/>
            <w:vAlign w:val="center"/>
          </w:tcPr>
          <w:p w14:paraId="2FBD8B66" w14:textId="77777777" w:rsidR="00731EC6" w:rsidRPr="00161552" w:rsidRDefault="00731EC6" w:rsidP="00086ED7">
            <w:pPr>
              <w:pStyle w:val="BodyTextIndent2"/>
              <w:spacing w:line="240" w:lineRule="auto"/>
              <w:ind w:firstLine="0"/>
              <w:jc w:val="center"/>
              <w:rPr>
                <w:rFonts w:ascii="GHEA Grapalat" w:hAnsi="GHEA Grapalat"/>
                <w:b/>
                <w:bCs/>
                <w:i/>
                <w:iCs/>
              </w:rPr>
            </w:pPr>
            <w:r w:rsidRPr="00161552">
              <w:rPr>
                <w:rFonts w:ascii="GHEA Grapalat" w:hAnsi="GHEA Grapalat"/>
                <w:b/>
                <w:bCs/>
                <w:i/>
                <w:iCs/>
              </w:rPr>
              <w:t>Չափաբաժնի անվանումը</w:t>
            </w:r>
          </w:p>
        </w:tc>
      </w:tr>
      <w:tr w:rsidR="00731EC6" w:rsidRPr="00161552" w14:paraId="26FB652E" w14:textId="77777777" w:rsidTr="00992C47">
        <w:trPr>
          <w:trHeight w:val="292"/>
        </w:trPr>
        <w:tc>
          <w:tcPr>
            <w:tcW w:w="1701" w:type="dxa"/>
            <w:vAlign w:val="center"/>
          </w:tcPr>
          <w:p w14:paraId="40CAEC8A" w14:textId="77777777" w:rsidR="00731EC6" w:rsidRPr="00161552" w:rsidRDefault="00731EC6" w:rsidP="00086ED7">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համարները</w:t>
            </w:r>
          </w:p>
        </w:tc>
        <w:tc>
          <w:tcPr>
            <w:tcW w:w="2155" w:type="dxa"/>
            <w:vAlign w:val="center"/>
          </w:tcPr>
          <w:p w14:paraId="43E13164" w14:textId="77777777" w:rsidR="00731EC6" w:rsidRPr="00161552" w:rsidRDefault="00731EC6" w:rsidP="00086ED7">
            <w:pPr>
              <w:pStyle w:val="BodyTextIndent2"/>
              <w:spacing w:line="240" w:lineRule="auto"/>
              <w:ind w:hanging="9"/>
              <w:jc w:val="center"/>
              <w:rPr>
                <w:rFonts w:ascii="GHEA Grapalat" w:hAnsi="GHEA Grapalat"/>
                <w:b/>
                <w:bCs/>
                <w:i/>
                <w:iCs/>
                <w:sz w:val="24"/>
                <w:szCs w:val="22"/>
                <w:lang w:val="en-US"/>
              </w:rPr>
            </w:pPr>
            <w:r w:rsidRPr="00161552">
              <w:rPr>
                <w:rFonts w:ascii="GHEA Grapalat" w:hAnsi="GHEA Grapalat"/>
                <w:b/>
                <w:bCs/>
                <w:i/>
                <w:iCs/>
                <w:sz w:val="24"/>
                <w:szCs w:val="22"/>
                <w:lang w:val="hy-AM"/>
              </w:rPr>
              <w:t>գնման</w:t>
            </w:r>
            <w:r w:rsidRPr="00161552">
              <w:rPr>
                <w:rFonts w:ascii="GHEA Grapalat" w:hAnsi="GHEA Grapalat"/>
                <w:b/>
                <w:bCs/>
                <w:i/>
                <w:iCs/>
                <w:sz w:val="24"/>
                <w:szCs w:val="22"/>
                <w:lang w:val="en-US"/>
              </w:rPr>
              <w:t xml:space="preserve"> </w:t>
            </w:r>
            <w:r w:rsidRPr="00161552">
              <w:rPr>
                <w:rFonts w:ascii="GHEA Grapalat" w:hAnsi="GHEA Grapalat"/>
                <w:b/>
                <w:bCs/>
                <w:i/>
                <w:iCs/>
                <w:sz w:val="24"/>
                <w:szCs w:val="22"/>
                <w:lang w:val="hy-AM"/>
              </w:rPr>
              <w:t xml:space="preserve"> գինը</w:t>
            </w:r>
          </w:p>
          <w:p w14:paraId="31309934" w14:textId="77777777" w:rsidR="00731EC6" w:rsidRPr="00161552" w:rsidRDefault="00731EC6" w:rsidP="00086ED7">
            <w:pPr>
              <w:pStyle w:val="BodyTextIndent2"/>
              <w:spacing w:line="240" w:lineRule="auto"/>
              <w:ind w:hanging="9"/>
              <w:jc w:val="center"/>
              <w:rPr>
                <w:rFonts w:ascii="GHEA Grapalat" w:hAnsi="GHEA Grapalat"/>
                <w:b/>
                <w:bCs/>
                <w:i/>
                <w:iCs/>
                <w:szCs w:val="22"/>
                <w:lang w:val="en-US"/>
              </w:rPr>
            </w:pPr>
            <w:r w:rsidRPr="00161552">
              <w:rPr>
                <w:rFonts w:ascii="GHEA Grapalat" w:hAnsi="GHEA Grapalat"/>
                <w:b/>
                <w:bCs/>
                <w:i/>
                <w:iCs/>
                <w:szCs w:val="22"/>
                <w:lang w:val="en-US"/>
              </w:rPr>
              <w:t xml:space="preserve"> ՀՀ դրամ </w:t>
            </w:r>
          </w:p>
        </w:tc>
        <w:tc>
          <w:tcPr>
            <w:tcW w:w="6494" w:type="dxa"/>
            <w:vMerge/>
            <w:vAlign w:val="center"/>
          </w:tcPr>
          <w:p w14:paraId="30722B7F" w14:textId="77777777" w:rsidR="00731EC6" w:rsidRPr="00161552" w:rsidRDefault="00731EC6" w:rsidP="00086ED7">
            <w:pPr>
              <w:pStyle w:val="BodyTextIndent2"/>
              <w:spacing w:line="240" w:lineRule="auto"/>
              <w:ind w:firstLine="0"/>
              <w:jc w:val="center"/>
              <w:rPr>
                <w:rFonts w:ascii="GHEA Grapalat" w:hAnsi="GHEA Grapalat"/>
                <w:b/>
                <w:bCs/>
                <w:i/>
                <w:iCs/>
              </w:rPr>
            </w:pPr>
          </w:p>
        </w:tc>
      </w:tr>
      <w:tr w:rsidR="00DD3A2C" w14:paraId="249D304B"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49B761D0" w14:textId="58AD7D4D" w:rsidR="00DD3A2C" w:rsidRPr="00161552" w:rsidRDefault="00DD3A2C" w:rsidP="00DD3A2C">
            <w:pPr>
              <w:pStyle w:val="BodyTextIndent2"/>
              <w:spacing w:line="240" w:lineRule="auto"/>
              <w:ind w:firstLine="0"/>
              <w:jc w:val="center"/>
              <w:rPr>
                <w:rFonts w:ascii="Arial" w:hAnsi="Arial" w:cs="Arial"/>
                <w:sz w:val="22"/>
              </w:rPr>
            </w:pPr>
            <w:r>
              <w:rPr>
                <w:rFonts w:ascii="Arial" w:hAnsi="Arial" w:cs="Arial"/>
              </w:rPr>
              <w:t>1</w:t>
            </w:r>
          </w:p>
        </w:tc>
        <w:tc>
          <w:tcPr>
            <w:tcW w:w="2155" w:type="dxa"/>
            <w:tcBorders>
              <w:top w:val="single" w:sz="4" w:space="0" w:color="auto"/>
              <w:left w:val="single" w:sz="4" w:space="0" w:color="auto"/>
              <w:bottom w:val="single" w:sz="4" w:space="0" w:color="auto"/>
              <w:right w:val="single" w:sz="4" w:space="0" w:color="auto"/>
            </w:tcBorders>
            <w:vAlign w:val="center"/>
          </w:tcPr>
          <w:p w14:paraId="1B303D3C" w14:textId="698661F1" w:rsidR="00DD3A2C" w:rsidRPr="00161552" w:rsidRDefault="00BC2A11" w:rsidP="00DD3A2C">
            <w:pPr>
              <w:jc w:val="center"/>
              <w:rPr>
                <w:rFonts w:ascii="Arial LatArm" w:hAnsi="Arial LatArm" w:cs="Arial"/>
              </w:rPr>
            </w:pPr>
            <w:r>
              <w:rPr>
                <w:rFonts w:asciiTheme="minorHAnsi" w:hAnsiTheme="minorHAnsi" w:cs="Arial"/>
                <w:lang w:val="hy-AM"/>
              </w:rPr>
              <w:t xml:space="preserve">Մինչև </w:t>
            </w:r>
            <w:r w:rsidR="00DD3A2C">
              <w:rPr>
                <w:rFonts w:ascii="Arial Unicode" w:hAnsi="Arial Unicode" w:cs="Arial"/>
              </w:rPr>
              <w:t>60000</w:t>
            </w:r>
          </w:p>
        </w:tc>
        <w:tc>
          <w:tcPr>
            <w:tcW w:w="6494" w:type="dxa"/>
            <w:tcBorders>
              <w:top w:val="single" w:sz="4" w:space="0" w:color="auto"/>
              <w:left w:val="single" w:sz="4" w:space="0" w:color="auto"/>
              <w:bottom w:val="single" w:sz="4" w:space="0" w:color="auto"/>
              <w:right w:val="single" w:sz="4" w:space="0" w:color="auto"/>
            </w:tcBorders>
            <w:vAlign w:val="center"/>
          </w:tcPr>
          <w:p w14:paraId="24A9E404" w14:textId="0ACDAFEC" w:rsidR="00DD3A2C" w:rsidRDefault="00DD3A2C" w:rsidP="00DD3A2C">
            <w:pPr>
              <w:jc w:val="both"/>
              <w:rPr>
                <w:rFonts w:ascii="Arial LatArm" w:hAnsi="Arial LatArm" w:cs="Arial"/>
              </w:rPr>
            </w:pPr>
            <w:r>
              <w:rPr>
                <w:rFonts w:ascii="Arial" w:hAnsi="Arial" w:cs="Arial"/>
                <w:sz w:val="22"/>
                <w:szCs w:val="22"/>
              </w:rPr>
              <w:t>Անվադող</w:t>
            </w:r>
            <w:r>
              <w:rPr>
                <w:rFonts w:ascii="Arial LatArm" w:hAnsi="Arial LatArm" w:cs="Arial"/>
                <w:sz w:val="22"/>
                <w:szCs w:val="22"/>
              </w:rPr>
              <w:t xml:space="preserve"> 195/65 R-15C</w:t>
            </w:r>
          </w:p>
        </w:tc>
      </w:tr>
      <w:tr w:rsidR="00DD3A2C" w14:paraId="772F198A"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28210C11" w14:textId="12ACE76A" w:rsidR="00DD3A2C" w:rsidRDefault="00DD3A2C" w:rsidP="00DD3A2C">
            <w:pPr>
              <w:pStyle w:val="BodyTextIndent2"/>
              <w:spacing w:line="240" w:lineRule="auto"/>
              <w:ind w:firstLine="0"/>
              <w:jc w:val="center"/>
              <w:rPr>
                <w:rFonts w:ascii="Arial" w:hAnsi="Arial" w:cs="Arial"/>
                <w:sz w:val="22"/>
              </w:rPr>
            </w:pPr>
            <w:r>
              <w:rPr>
                <w:rFonts w:ascii="Arial" w:hAnsi="Arial" w:cs="Arial"/>
              </w:rPr>
              <w:t>2</w:t>
            </w:r>
          </w:p>
        </w:tc>
        <w:tc>
          <w:tcPr>
            <w:tcW w:w="2155" w:type="dxa"/>
            <w:tcBorders>
              <w:top w:val="single" w:sz="4" w:space="0" w:color="auto"/>
              <w:left w:val="single" w:sz="4" w:space="0" w:color="auto"/>
              <w:bottom w:val="single" w:sz="4" w:space="0" w:color="auto"/>
              <w:right w:val="single" w:sz="4" w:space="0" w:color="auto"/>
            </w:tcBorders>
            <w:vAlign w:val="center"/>
          </w:tcPr>
          <w:p w14:paraId="16D8B761" w14:textId="5B15B7A4"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76000</w:t>
            </w:r>
          </w:p>
        </w:tc>
        <w:tc>
          <w:tcPr>
            <w:tcW w:w="6494" w:type="dxa"/>
            <w:tcBorders>
              <w:top w:val="single" w:sz="4" w:space="0" w:color="auto"/>
              <w:left w:val="single" w:sz="4" w:space="0" w:color="auto"/>
              <w:bottom w:val="single" w:sz="4" w:space="0" w:color="auto"/>
              <w:right w:val="single" w:sz="4" w:space="0" w:color="auto"/>
            </w:tcBorders>
            <w:vAlign w:val="center"/>
          </w:tcPr>
          <w:p w14:paraId="12FFB77E" w14:textId="0FE2A197" w:rsidR="00DD3A2C" w:rsidRDefault="00DD3A2C" w:rsidP="00DD3A2C">
            <w:pPr>
              <w:jc w:val="both"/>
              <w:rPr>
                <w:rFonts w:ascii="Arial LatArm" w:hAnsi="Arial LatArm" w:cs="Arial"/>
              </w:rPr>
            </w:pPr>
            <w:r>
              <w:rPr>
                <w:rFonts w:ascii="Arial" w:hAnsi="Arial" w:cs="Arial"/>
                <w:sz w:val="22"/>
                <w:szCs w:val="22"/>
              </w:rPr>
              <w:t>Անվադող</w:t>
            </w:r>
            <w:r>
              <w:rPr>
                <w:rFonts w:ascii="Arial LatArm" w:hAnsi="Arial LatArm" w:cs="Arial"/>
                <w:sz w:val="22"/>
                <w:szCs w:val="22"/>
              </w:rPr>
              <w:t xml:space="preserve">  215/75 R-17 C</w:t>
            </w:r>
          </w:p>
        </w:tc>
      </w:tr>
      <w:tr w:rsidR="00DD3A2C" w14:paraId="7D6736D8"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07BA7EE3" w14:textId="0E368B54" w:rsidR="00DD3A2C" w:rsidRDefault="00DD3A2C" w:rsidP="00DD3A2C">
            <w:pPr>
              <w:pStyle w:val="BodyTextIndent2"/>
              <w:spacing w:line="240" w:lineRule="auto"/>
              <w:ind w:firstLine="0"/>
              <w:jc w:val="center"/>
              <w:rPr>
                <w:rFonts w:ascii="Arial" w:hAnsi="Arial" w:cs="Arial"/>
                <w:sz w:val="22"/>
              </w:rPr>
            </w:pPr>
            <w:r>
              <w:rPr>
                <w:rFonts w:ascii="Arial" w:hAnsi="Arial" w:cs="Arial"/>
              </w:rPr>
              <w:t>3</w:t>
            </w:r>
          </w:p>
        </w:tc>
        <w:tc>
          <w:tcPr>
            <w:tcW w:w="2155" w:type="dxa"/>
            <w:tcBorders>
              <w:top w:val="single" w:sz="4" w:space="0" w:color="auto"/>
              <w:left w:val="single" w:sz="4" w:space="0" w:color="auto"/>
              <w:bottom w:val="single" w:sz="4" w:space="0" w:color="auto"/>
              <w:right w:val="single" w:sz="4" w:space="0" w:color="auto"/>
            </w:tcBorders>
            <w:vAlign w:val="center"/>
          </w:tcPr>
          <w:p w14:paraId="18A2818A" w14:textId="1BDA193C"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228000</w:t>
            </w:r>
          </w:p>
        </w:tc>
        <w:tc>
          <w:tcPr>
            <w:tcW w:w="6494" w:type="dxa"/>
            <w:tcBorders>
              <w:top w:val="single" w:sz="4" w:space="0" w:color="auto"/>
              <w:left w:val="single" w:sz="4" w:space="0" w:color="auto"/>
              <w:bottom w:val="single" w:sz="4" w:space="0" w:color="auto"/>
              <w:right w:val="single" w:sz="4" w:space="0" w:color="auto"/>
            </w:tcBorders>
            <w:vAlign w:val="center"/>
          </w:tcPr>
          <w:p w14:paraId="2D505204" w14:textId="045DE1D2" w:rsidR="00DD3A2C" w:rsidRDefault="00DD3A2C" w:rsidP="00DD3A2C">
            <w:pPr>
              <w:jc w:val="both"/>
              <w:rPr>
                <w:rFonts w:ascii="Arial LatArm" w:hAnsi="Arial LatArm" w:cs="Arial"/>
              </w:rPr>
            </w:pPr>
            <w:r>
              <w:rPr>
                <w:rFonts w:ascii="Arial" w:hAnsi="Arial" w:cs="Arial"/>
                <w:sz w:val="22"/>
                <w:szCs w:val="22"/>
              </w:rPr>
              <w:t>Անվադող</w:t>
            </w:r>
            <w:r>
              <w:rPr>
                <w:rFonts w:ascii="Arial LatArm" w:hAnsi="Arial LatArm" w:cs="Arial"/>
                <w:sz w:val="22"/>
                <w:szCs w:val="22"/>
              </w:rPr>
              <w:t xml:space="preserve">  R16C LT 7.00</w:t>
            </w:r>
          </w:p>
        </w:tc>
      </w:tr>
      <w:tr w:rsidR="00DD3A2C" w14:paraId="33D098C9"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21521C7B" w14:textId="5D8BC35F" w:rsidR="00DD3A2C" w:rsidRDefault="00DD3A2C" w:rsidP="00DD3A2C">
            <w:pPr>
              <w:pStyle w:val="BodyTextIndent2"/>
              <w:spacing w:line="240" w:lineRule="auto"/>
              <w:ind w:firstLine="0"/>
              <w:jc w:val="center"/>
              <w:rPr>
                <w:rFonts w:ascii="Arial" w:hAnsi="Arial" w:cs="Arial"/>
                <w:sz w:val="22"/>
              </w:rPr>
            </w:pPr>
            <w:r>
              <w:rPr>
                <w:rFonts w:ascii="Arial" w:hAnsi="Arial" w:cs="Arial"/>
              </w:rPr>
              <w:t>4</w:t>
            </w:r>
          </w:p>
        </w:tc>
        <w:tc>
          <w:tcPr>
            <w:tcW w:w="2155" w:type="dxa"/>
            <w:tcBorders>
              <w:top w:val="single" w:sz="4" w:space="0" w:color="auto"/>
              <w:left w:val="single" w:sz="4" w:space="0" w:color="auto"/>
              <w:bottom w:val="single" w:sz="4" w:space="0" w:color="auto"/>
              <w:right w:val="single" w:sz="4" w:space="0" w:color="auto"/>
            </w:tcBorders>
            <w:vAlign w:val="center"/>
          </w:tcPr>
          <w:p w14:paraId="661B5068" w14:textId="356CAC08"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228000</w:t>
            </w:r>
          </w:p>
        </w:tc>
        <w:tc>
          <w:tcPr>
            <w:tcW w:w="6494" w:type="dxa"/>
            <w:tcBorders>
              <w:top w:val="single" w:sz="4" w:space="0" w:color="auto"/>
              <w:left w:val="single" w:sz="4" w:space="0" w:color="auto"/>
              <w:bottom w:val="single" w:sz="4" w:space="0" w:color="auto"/>
              <w:right w:val="single" w:sz="4" w:space="0" w:color="auto"/>
            </w:tcBorders>
            <w:vAlign w:val="center"/>
          </w:tcPr>
          <w:p w14:paraId="40E888B0" w14:textId="20ACDF1A" w:rsidR="00DD3A2C" w:rsidRDefault="00DD3A2C" w:rsidP="00DD3A2C">
            <w:pPr>
              <w:jc w:val="both"/>
              <w:rPr>
                <w:rFonts w:ascii="Arial LatArm" w:hAnsi="Arial LatArm" w:cs="Arial"/>
              </w:rPr>
            </w:pPr>
            <w:r>
              <w:rPr>
                <w:rFonts w:ascii="Arial" w:hAnsi="Arial" w:cs="Arial"/>
                <w:sz w:val="22"/>
                <w:szCs w:val="22"/>
              </w:rPr>
              <w:t>Անվադող</w:t>
            </w:r>
            <w:r>
              <w:rPr>
                <w:rFonts w:ascii="Arial LatArm" w:hAnsi="Arial LatArm" w:cs="Arial"/>
                <w:sz w:val="22"/>
                <w:szCs w:val="22"/>
              </w:rPr>
              <w:t xml:space="preserve"> 215/55 R-17</w:t>
            </w:r>
          </w:p>
        </w:tc>
      </w:tr>
      <w:tr w:rsidR="00DD3A2C" w14:paraId="44563FD7"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7EA1AE36" w14:textId="55D2F3A5" w:rsidR="00DD3A2C" w:rsidRDefault="00DD3A2C" w:rsidP="00DD3A2C">
            <w:pPr>
              <w:pStyle w:val="BodyTextIndent2"/>
              <w:spacing w:line="240" w:lineRule="auto"/>
              <w:ind w:firstLine="0"/>
              <w:jc w:val="center"/>
              <w:rPr>
                <w:rFonts w:ascii="Arial" w:hAnsi="Arial" w:cs="Arial"/>
                <w:sz w:val="22"/>
              </w:rPr>
            </w:pPr>
            <w:r>
              <w:rPr>
                <w:rFonts w:ascii="Arial" w:hAnsi="Arial" w:cs="Arial"/>
              </w:rPr>
              <w:t>5</w:t>
            </w:r>
          </w:p>
        </w:tc>
        <w:tc>
          <w:tcPr>
            <w:tcW w:w="2155" w:type="dxa"/>
            <w:tcBorders>
              <w:top w:val="single" w:sz="4" w:space="0" w:color="auto"/>
              <w:left w:val="single" w:sz="4" w:space="0" w:color="auto"/>
              <w:bottom w:val="single" w:sz="4" w:space="0" w:color="auto"/>
              <w:right w:val="single" w:sz="4" w:space="0" w:color="auto"/>
            </w:tcBorders>
            <w:vAlign w:val="center"/>
          </w:tcPr>
          <w:p w14:paraId="1BA55AC9" w14:textId="054125BD"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192000</w:t>
            </w:r>
          </w:p>
        </w:tc>
        <w:tc>
          <w:tcPr>
            <w:tcW w:w="6494" w:type="dxa"/>
            <w:tcBorders>
              <w:top w:val="single" w:sz="4" w:space="0" w:color="auto"/>
              <w:left w:val="single" w:sz="4" w:space="0" w:color="auto"/>
              <w:bottom w:val="single" w:sz="4" w:space="0" w:color="auto"/>
              <w:right w:val="single" w:sz="4" w:space="0" w:color="auto"/>
            </w:tcBorders>
            <w:vAlign w:val="center"/>
          </w:tcPr>
          <w:p w14:paraId="31988C97" w14:textId="22F7A98F" w:rsidR="00DD3A2C" w:rsidRDefault="00DD3A2C" w:rsidP="00DD3A2C">
            <w:pPr>
              <w:jc w:val="both"/>
              <w:rPr>
                <w:rFonts w:ascii="Arial LatArm" w:hAnsi="Arial LatArm" w:cs="Arial"/>
              </w:rPr>
            </w:pPr>
            <w:r>
              <w:rPr>
                <w:rFonts w:ascii="Arial" w:hAnsi="Arial" w:cs="Arial"/>
                <w:sz w:val="22"/>
                <w:szCs w:val="22"/>
              </w:rPr>
              <w:t>Անվադող</w:t>
            </w:r>
            <w:r>
              <w:rPr>
                <w:rFonts w:ascii="Arial LatArm" w:hAnsi="Arial LatArm" w:cs="Arial"/>
                <w:sz w:val="22"/>
                <w:szCs w:val="22"/>
              </w:rPr>
              <w:t xml:space="preserve">  205/60 R-16 </w:t>
            </w:r>
          </w:p>
        </w:tc>
      </w:tr>
      <w:tr w:rsidR="00DD3A2C" w14:paraId="66495E09"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5A34EB42" w14:textId="18D9DC82" w:rsidR="00DD3A2C" w:rsidRDefault="00DD3A2C" w:rsidP="00DD3A2C">
            <w:pPr>
              <w:pStyle w:val="BodyTextIndent2"/>
              <w:spacing w:line="240" w:lineRule="auto"/>
              <w:ind w:firstLine="0"/>
              <w:jc w:val="center"/>
              <w:rPr>
                <w:rFonts w:ascii="Arial" w:hAnsi="Arial" w:cs="Arial"/>
                <w:sz w:val="22"/>
              </w:rPr>
            </w:pPr>
            <w:r>
              <w:rPr>
                <w:rFonts w:ascii="Arial" w:hAnsi="Arial" w:cs="Arial"/>
              </w:rPr>
              <w:t>6</w:t>
            </w:r>
          </w:p>
        </w:tc>
        <w:tc>
          <w:tcPr>
            <w:tcW w:w="2155" w:type="dxa"/>
            <w:tcBorders>
              <w:top w:val="single" w:sz="4" w:space="0" w:color="auto"/>
              <w:left w:val="single" w:sz="4" w:space="0" w:color="auto"/>
              <w:bottom w:val="single" w:sz="4" w:space="0" w:color="auto"/>
              <w:right w:val="single" w:sz="4" w:space="0" w:color="auto"/>
            </w:tcBorders>
            <w:vAlign w:val="center"/>
          </w:tcPr>
          <w:p w14:paraId="3B321F83" w14:textId="608B6B75"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768000</w:t>
            </w:r>
          </w:p>
        </w:tc>
        <w:tc>
          <w:tcPr>
            <w:tcW w:w="6494" w:type="dxa"/>
            <w:tcBorders>
              <w:top w:val="single" w:sz="4" w:space="0" w:color="auto"/>
              <w:left w:val="single" w:sz="4" w:space="0" w:color="auto"/>
              <w:bottom w:val="single" w:sz="4" w:space="0" w:color="auto"/>
              <w:right w:val="single" w:sz="4" w:space="0" w:color="auto"/>
            </w:tcBorders>
            <w:vAlign w:val="center"/>
          </w:tcPr>
          <w:p w14:paraId="0CEFCAF2" w14:textId="1230A6DF" w:rsidR="00DD3A2C" w:rsidRDefault="00DD3A2C" w:rsidP="00DD3A2C">
            <w:pPr>
              <w:jc w:val="both"/>
              <w:rPr>
                <w:rFonts w:ascii="Arial LatArm" w:hAnsi="Arial LatArm" w:cs="Arial"/>
              </w:rPr>
            </w:pPr>
            <w:r>
              <w:rPr>
                <w:rFonts w:ascii="Arial" w:hAnsi="Arial" w:cs="Arial"/>
                <w:sz w:val="22"/>
                <w:szCs w:val="22"/>
              </w:rPr>
              <w:t>Անվադող</w:t>
            </w:r>
            <w:r>
              <w:rPr>
                <w:rFonts w:ascii="Arial LatArm" w:hAnsi="Arial LatArm" w:cs="Arial"/>
                <w:sz w:val="22"/>
                <w:szCs w:val="22"/>
              </w:rPr>
              <w:t xml:space="preserve">  LT 245/75 R 16C </w:t>
            </w:r>
          </w:p>
        </w:tc>
      </w:tr>
      <w:tr w:rsidR="00DD3A2C" w14:paraId="352424EB"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3EE7016D" w14:textId="78ED195A" w:rsidR="00DD3A2C" w:rsidRDefault="00DD3A2C" w:rsidP="00DD3A2C">
            <w:pPr>
              <w:pStyle w:val="BodyTextIndent2"/>
              <w:spacing w:line="240" w:lineRule="auto"/>
              <w:ind w:firstLine="0"/>
              <w:jc w:val="center"/>
              <w:rPr>
                <w:rFonts w:ascii="Arial" w:hAnsi="Arial" w:cs="Arial"/>
                <w:sz w:val="22"/>
              </w:rPr>
            </w:pPr>
            <w:r>
              <w:rPr>
                <w:rFonts w:ascii="Arial" w:hAnsi="Arial" w:cs="Arial"/>
              </w:rPr>
              <w:t>7</w:t>
            </w:r>
          </w:p>
        </w:tc>
        <w:tc>
          <w:tcPr>
            <w:tcW w:w="2155" w:type="dxa"/>
            <w:tcBorders>
              <w:top w:val="single" w:sz="4" w:space="0" w:color="auto"/>
              <w:left w:val="single" w:sz="4" w:space="0" w:color="auto"/>
              <w:bottom w:val="single" w:sz="4" w:space="0" w:color="auto"/>
              <w:right w:val="single" w:sz="4" w:space="0" w:color="auto"/>
            </w:tcBorders>
            <w:vAlign w:val="center"/>
          </w:tcPr>
          <w:p w14:paraId="3F2E82C5" w14:textId="0BC33500"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288000</w:t>
            </w:r>
          </w:p>
        </w:tc>
        <w:tc>
          <w:tcPr>
            <w:tcW w:w="6494" w:type="dxa"/>
            <w:tcBorders>
              <w:top w:val="single" w:sz="4" w:space="0" w:color="auto"/>
              <w:left w:val="single" w:sz="4" w:space="0" w:color="auto"/>
              <w:bottom w:val="single" w:sz="4" w:space="0" w:color="auto"/>
              <w:right w:val="single" w:sz="4" w:space="0" w:color="auto"/>
            </w:tcBorders>
            <w:vAlign w:val="center"/>
          </w:tcPr>
          <w:p w14:paraId="765BA70A" w14:textId="6F7E7D45" w:rsidR="00DD3A2C" w:rsidRDefault="00DD3A2C" w:rsidP="00DD3A2C">
            <w:pPr>
              <w:jc w:val="both"/>
              <w:rPr>
                <w:rFonts w:ascii="Arial LatArm" w:hAnsi="Arial LatArm" w:cs="Arial"/>
              </w:rPr>
            </w:pPr>
            <w:r>
              <w:rPr>
                <w:rFonts w:ascii="Arial" w:hAnsi="Arial" w:cs="Arial"/>
                <w:sz w:val="22"/>
                <w:szCs w:val="22"/>
              </w:rPr>
              <w:t>Անվադող</w:t>
            </w:r>
            <w:r>
              <w:rPr>
                <w:rFonts w:ascii="Arial LatArm" w:hAnsi="Arial LatArm" w:cs="Arial"/>
                <w:sz w:val="22"/>
                <w:szCs w:val="22"/>
              </w:rPr>
              <w:t xml:space="preserve">  185/65 R-15  </w:t>
            </w:r>
          </w:p>
        </w:tc>
      </w:tr>
      <w:tr w:rsidR="00DD3A2C" w14:paraId="54FD4B99"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010EF2D5" w14:textId="3AF27F64" w:rsidR="00DD3A2C" w:rsidRDefault="00DD3A2C" w:rsidP="00DD3A2C">
            <w:pPr>
              <w:pStyle w:val="BodyTextIndent2"/>
              <w:spacing w:line="240" w:lineRule="auto"/>
              <w:ind w:firstLine="0"/>
              <w:jc w:val="center"/>
              <w:rPr>
                <w:rFonts w:ascii="Arial" w:hAnsi="Arial" w:cs="Arial"/>
                <w:sz w:val="22"/>
              </w:rPr>
            </w:pPr>
            <w:r>
              <w:rPr>
                <w:rFonts w:ascii="Arial" w:hAnsi="Arial" w:cs="Arial"/>
              </w:rPr>
              <w:t>8</w:t>
            </w:r>
          </w:p>
        </w:tc>
        <w:tc>
          <w:tcPr>
            <w:tcW w:w="2155" w:type="dxa"/>
            <w:tcBorders>
              <w:top w:val="single" w:sz="4" w:space="0" w:color="auto"/>
              <w:left w:val="single" w:sz="4" w:space="0" w:color="auto"/>
              <w:bottom w:val="single" w:sz="4" w:space="0" w:color="auto"/>
              <w:right w:val="single" w:sz="4" w:space="0" w:color="auto"/>
            </w:tcBorders>
            <w:vAlign w:val="center"/>
          </w:tcPr>
          <w:p w14:paraId="35868329" w14:textId="38FE239C"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132000</w:t>
            </w:r>
          </w:p>
        </w:tc>
        <w:tc>
          <w:tcPr>
            <w:tcW w:w="6494" w:type="dxa"/>
            <w:tcBorders>
              <w:top w:val="single" w:sz="4" w:space="0" w:color="auto"/>
              <w:left w:val="single" w:sz="4" w:space="0" w:color="auto"/>
              <w:bottom w:val="single" w:sz="4" w:space="0" w:color="auto"/>
              <w:right w:val="single" w:sz="4" w:space="0" w:color="auto"/>
            </w:tcBorders>
            <w:vAlign w:val="center"/>
          </w:tcPr>
          <w:p w14:paraId="04629510" w14:textId="6298AC1C" w:rsidR="00DD3A2C" w:rsidRPr="00802CA2" w:rsidRDefault="00DD3A2C" w:rsidP="00DD3A2C">
            <w:pPr>
              <w:jc w:val="both"/>
              <w:rPr>
                <w:rFonts w:ascii="Arial LatArm" w:hAnsi="Arial LatArm" w:cs="Arial"/>
                <w:sz w:val="22"/>
                <w:szCs w:val="22"/>
              </w:rPr>
            </w:pPr>
            <w:r w:rsidRPr="00802CA2">
              <w:rPr>
                <w:rFonts w:ascii="Arial" w:hAnsi="Arial" w:cs="Arial"/>
                <w:sz w:val="22"/>
                <w:szCs w:val="22"/>
              </w:rPr>
              <w:t>Կուտակիչային</w:t>
            </w:r>
            <w:r w:rsidRPr="00802CA2">
              <w:rPr>
                <w:rFonts w:ascii="Arial LatArm" w:hAnsi="Arial LatArm" w:cs="Arial"/>
                <w:sz w:val="22"/>
                <w:szCs w:val="22"/>
              </w:rPr>
              <w:t xml:space="preserve"> </w:t>
            </w:r>
            <w:r w:rsidRPr="00802CA2">
              <w:rPr>
                <w:rFonts w:ascii="Arial" w:hAnsi="Arial" w:cs="Arial"/>
                <w:sz w:val="22"/>
                <w:szCs w:val="22"/>
              </w:rPr>
              <w:t>մարտկոց</w:t>
            </w:r>
            <w:r w:rsidRPr="00802CA2">
              <w:rPr>
                <w:rFonts w:ascii="Arial LatArm" w:hAnsi="Arial LatArm" w:cs="Arial"/>
                <w:sz w:val="22"/>
                <w:szCs w:val="22"/>
              </w:rPr>
              <w:t xml:space="preserve"> 75A</w:t>
            </w:r>
          </w:p>
        </w:tc>
      </w:tr>
      <w:tr w:rsidR="00DD3A2C" w14:paraId="395E82A4"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51601973" w14:textId="040DF62D" w:rsidR="00DD3A2C" w:rsidRDefault="00DD3A2C" w:rsidP="00DD3A2C">
            <w:pPr>
              <w:pStyle w:val="BodyTextIndent2"/>
              <w:spacing w:line="240" w:lineRule="auto"/>
              <w:ind w:firstLine="0"/>
              <w:jc w:val="center"/>
              <w:rPr>
                <w:rFonts w:ascii="Arial" w:hAnsi="Arial" w:cs="Arial"/>
                <w:sz w:val="22"/>
              </w:rPr>
            </w:pPr>
            <w:r>
              <w:rPr>
                <w:rFonts w:ascii="Arial" w:hAnsi="Arial" w:cs="Arial"/>
              </w:rPr>
              <w:t>9</w:t>
            </w:r>
          </w:p>
        </w:tc>
        <w:tc>
          <w:tcPr>
            <w:tcW w:w="2155" w:type="dxa"/>
            <w:tcBorders>
              <w:top w:val="single" w:sz="4" w:space="0" w:color="auto"/>
              <w:left w:val="single" w:sz="4" w:space="0" w:color="auto"/>
              <w:bottom w:val="single" w:sz="4" w:space="0" w:color="auto"/>
              <w:right w:val="single" w:sz="4" w:space="0" w:color="auto"/>
            </w:tcBorders>
            <w:vAlign w:val="center"/>
          </w:tcPr>
          <w:p w14:paraId="6EBD1FE6" w14:textId="54B33B59"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98000</w:t>
            </w:r>
          </w:p>
        </w:tc>
        <w:tc>
          <w:tcPr>
            <w:tcW w:w="6494" w:type="dxa"/>
            <w:tcBorders>
              <w:top w:val="single" w:sz="4" w:space="0" w:color="auto"/>
              <w:left w:val="single" w:sz="4" w:space="0" w:color="auto"/>
              <w:bottom w:val="single" w:sz="4" w:space="0" w:color="auto"/>
              <w:right w:val="single" w:sz="4" w:space="0" w:color="auto"/>
            </w:tcBorders>
            <w:vAlign w:val="center"/>
          </w:tcPr>
          <w:p w14:paraId="687DB390" w14:textId="6F26D0E1" w:rsidR="00DD3A2C" w:rsidRPr="00802CA2" w:rsidRDefault="00DD3A2C" w:rsidP="00DD3A2C">
            <w:pPr>
              <w:jc w:val="both"/>
              <w:rPr>
                <w:rFonts w:ascii="Arial LatArm" w:hAnsi="Arial LatArm" w:cs="Arial"/>
                <w:sz w:val="22"/>
                <w:szCs w:val="22"/>
              </w:rPr>
            </w:pPr>
            <w:r w:rsidRPr="00802CA2">
              <w:rPr>
                <w:rFonts w:ascii="Arial" w:hAnsi="Arial" w:cs="Arial"/>
                <w:sz w:val="22"/>
                <w:szCs w:val="22"/>
              </w:rPr>
              <w:t>Կուտակիչային</w:t>
            </w:r>
            <w:r w:rsidRPr="00802CA2">
              <w:rPr>
                <w:rFonts w:ascii="Arial LatArm" w:hAnsi="Arial LatArm" w:cs="Arial"/>
                <w:sz w:val="22"/>
                <w:szCs w:val="22"/>
              </w:rPr>
              <w:t xml:space="preserve"> </w:t>
            </w:r>
            <w:r w:rsidRPr="00802CA2">
              <w:rPr>
                <w:rFonts w:ascii="Arial" w:hAnsi="Arial" w:cs="Arial"/>
                <w:sz w:val="22"/>
                <w:szCs w:val="22"/>
              </w:rPr>
              <w:t>մարտկոց</w:t>
            </w:r>
            <w:r w:rsidRPr="00802CA2">
              <w:rPr>
                <w:rFonts w:ascii="Arial LatArm" w:hAnsi="Arial LatArm" w:cs="Arial"/>
                <w:sz w:val="22"/>
                <w:szCs w:val="22"/>
              </w:rPr>
              <w:t xml:space="preserve"> 100 A</w:t>
            </w:r>
          </w:p>
        </w:tc>
      </w:tr>
      <w:tr w:rsidR="00DD3A2C" w14:paraId="0BBDD46A"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12214879" w14:textId="26A9BD78" w:rsidR="00DD3A2C" w:rsidRDefault="00DD3A2C" w:rsidP="00DD3A2C">
            <w:pPr>
              <w:pStyle w:val="BodyTextIndent2"/>
              <w:spacing w:line="240" w:lineRule="auto"/>
              <w:ind w:firstLine="0"/>
              <w:jc w:val="center"/>
              <w:rPr>
                <w:rFonts w:ascii="Arial" w:hAnsi="Arial" w:cs="Arial"/>
                <w:sz w:val="22"/>
              </w:rPr>
            </w:pPr>
            <w:r>
              <w:rPr>
                <w:rFonts w:ascii="Arial" w:hAnsi="Arial" w:cs="Arial"/>
              </w:rPr>
              <w:t>10</w:t>
            </w:r>
          </w:p>
        </w:tc>
        <w:tc>
          <w:tcPr>
            <w:tcW w:w="2155" w:type="dxa"/>
            <w:tcBorders>
              <w:top w:val="single" w:sz="4" w:space="0" w:color="auto"/>
              <w:left w:val="single" w:sz="4" w:space="0" w:color="auto"/>
              <w:bottom w:val="single" w:sz="4" w:space="0" w:color="auto"/>
              <w:right w:val="single" w:sz="4" w:space="0" w:color="auto"/>
            </w:tcBorders>
            <w:vAlign w:val="center"/>
          </w:tcPr>
          <w:p w14:paraId="21E60D9F" w14:textId="2E7532DE"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80000</w:t>
            </w:r>
          </w:p>
        </w:tc>
        <w:tc>
          <w:tcPr>
            <w:tcW w:w="6494" w:type="dxa"/>
            <w:tcBorders>
              <w:top w:val="single" w:sz="4" w:space="0" w:color="auto"/>
              <w:left w:val="single" w:sz="4" w:space="0" w:color="auto"/>
              <w:bottom w:val="single" w:sz="4" w:space="0" w:color="auto"/>
              <w:right w:val="single" w:sz="4" w:space="0" w:color="auto"/>
            </w:tcBorders>
            <w:vAlign w:val="center"/>
          </w:tcPr>
          <w:p w14:paraId="11A54111" w14:textId="2777F06B" w:rsidR="00DD3A2C" w:rsidRPr="00802CA2" w:rsidRDefault="00DD3A2C" w:rsidP="00992C47">
            <w:pPr>
              <w:rPr>
                <w:rFonts w:ascii="Arial LatArm" w:hAnsi="Arial LatArm" w:cs="Arial"/>
                <w:sz w:val="22"/>
                <w:szCs w:val="22"/>
              </w:rPr>
            </w:pPr>
            <w:r w:rsidRPr="00802CA2">
              <w:rPr>
                <w:rFonts w:ascii="Arial" w:hAnsi="Arial" w:cs="Arial"/>
                <w:sz w:val="22"/>
                <w:szCs w:val="22"/>
              </w:rPr>
              <w:t>Ավտոմեքենայի</w:t>
            </w:r>
            <w:r w:rsidR="00992C47">
              <w:rPr>
                <w:rFonts w:ascii="Arial LatArm" w:hAnsi="Arial LatArm" w:cs="Arial"/>
                <w:sz w:val="22"/>
                <w:szCs w:val="22"/>
              </w:rPr>
              <w:t xml:space="preserve"> </w:t>
            </w:r>
            <w:r w:rsidRPr="00802CA2">
              <w:rPr>
                <w:rFonts w:ascii="Arial" w:hAnsi="Arial" w:cs="Arial"/>
                <w:sz w:val="22"/>
                <w:szCs w:val="22"/>
              </w:rPr>
              <w:t>լուսարձակի</w:t>
            </w:r>
            <w:r w:rsidRPr="00802CA2">
              <w:rPr>
                <w:rFonts w:ascii="Arial LatArm" w:hAnsi="Arial LatArm" w:cs="Arial"/>
                <w:sz w:val="22"/>
                <w:szCs w:val="22"/>
              </w:rPr>
              <w:t xml:space="preserve"> </w:t>
            </w:r>
            <w:r w:rsidRPr="00802CA2">
              <w:rPr>
                <w:rFonts w:ascii="Arial" w:hAnsi="Arial" w:cs="Arial"/>
                <w:sz w:val="22"/>
                <w:szCs w:val="22"/>
              </w:rPr>
              <w:t>լամպ</w:t>
            </w:r>
            <w:r w:rsidR="00992C47">
              <w:rPr>
                <w:rFonts w:ascii="Arial" w:hAnsi="Arial" w:cs="Arial"/>
                <w:sz w:val="22"/>
                <w:szCs w:val="22"/>
                <w:lang w:val="hy-AM"/>
              </w:rPr>
              <w:t xml:space="preserve"> </w:t>
            </w:r>
            <w:r w:rsidRPr="00802CA2">
              <w:rPr>
                <w:rFonts w:ascii="Arial LatArm" w:hAnsi="Arial LatArm" w:cs="Arial"/>
                <w:sz w:val="22"/>
                <w:szCs w:val="22"/>
              </w:rPr>
              <w:t>H 7</w:t>
            </w:r>
          </w:p>
        </w:tc>
      </w:tr>
      <w:tr w:rsidR="00DD3A2C" w14:paraId="4ADD3CCC"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566F4B30" w14:textId="58D66302" w:rsidR="00DD3A2C" w:rsidRDefault="00DD3A2C" w:rsidP="00DD3A2C">
            <w:pPr>
              <w:pStyle w:val="BodyTextIndent2"/>
              <w:spacing w:line="240" w:lineRule="auto"/>
              <w:ind w:firstLine="0"/>
              <w:jc w:val="center"/>
              <w:rPr>
                <w:rFonts w:ascii="Arial" w:hAnsi="Arial" w:cs="Arial"/>
                <w:sz w:val="22"/>
              </w:rPr>
            </w:pPr>
            <w:r>
              <w:rPr>
                <w:rFonts w:ascii="Arial" w:hAnsi="Arial" w:cs="Arial"/>
              </w:rPr>
              <w:t>11</w:t>
            </w:r>
          </w:p>
        </w:tc>
        <w:tc>
          <w:tcPr>
            <w:tcW w:w="2155" w:type="dxa"/>
            <w:tcBorders>
              <w:top w:val="single" w:sz="4" w:space="0" w:color="auto"/>
              <w:left w:val="single" w:sz="4" w:space="0" w:color="auto"/>
              <w:bottom w:val="single" w:sz="4" w:space="0" w:color="auto"/>
              <w:right w:val="single" w:sz="4" w:space="0" w:color="auto"/>
            </w:tcBorders>
            <w:vAlign w:val="center"/>
          </w:tcPr>
          <w:p w14:paraId="06A451B3" w14:textId="1C5D6D78"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180000</w:t>
            </w:r>
          </w:p>
        </w:tc>
        <w:tc>
          <w:tcPr>
            <w:tcW w:w="6494" w:type="dxa"/>
            <w:tcBorders>
              <w:top w:val="single" w:sz="4" w:space="0" w:color="auto"/>
              <w:left w:val="single" w:sz="4" w:space="0" w:color="auto"/>
              <w:bottom w:val="single" w:sz="4" w:space="0" w:color="auto"/>
              <w:right w:val="single" w:sz="4" w:space="0" w:color="auto"/>
            </w:tcBorders>
            <w:vAlign w:val="center"/>
          </w:tcPr>
          <w:p w14:paraId="68DEEAA9" w14:textId="339A7230" w:rsidR="00DD3A2C" w:rsidRPr="00802CA2" w:rsidRDefault="00DD3A2C" w:rsidP="00DD3A2C">
            <w:pPr>
              <w:jc w:val="both"/>
              <w:rPr>
                <w:rFonts w:ascii="Arial LatArm" w:hAnsi="Arial LatArm" w:cs="Arial"/>
                <w:sz w:val="22"/>
                <w:szCs w:val="22"/>
              </w:rPr>
            </w:pPr>
            <w:r w:rsidRPr="00802CA2">
              <w:rPr>
                <w:rFonts w:ascii="Arial" w:hAnsi="Arial" w:cs="Arial"/>
                <w:sz w:val="22"/>
                <w:szCs w:val="22"/>
              </w:rPr>
              <w:t>Հակասառեցնող</w:t>
            </w:r>
            <w:r w:rsidRPr="00802CA2">
              <w:rPr>
                <w:rFonts w:ascii="Arial LatArm" w:hAnsi="Arial LatArm" w:cs="Arial"/>
                <w:sz w:val="22"/>
                <w:szCs w:val="22"/>
              </w:rPr>
              <w:t xml:space="preserve"> </w:t>
            </w:r>
            <w:r w:rsidRPr="00802CA2">
              <w:rPr>
                <w:rFonts w:ascii="Arial" w:hAnsi="Arial" w:cs="Arial"/>
                <w:sz w:val="22"/>
                <w:szCs w:val="22"/>
              </w:rPr>
              <w:t>հեղուկ</w:t>
            </w:r>
            <w:r w:rsidRPr="00802CA2">
              <w:rPr>
                <w:rFonts w:ascii="Arial LatArm" w:hAnsi="Arial LatArm" w:cs="Arial"/>
                <w:sz w:val="22"/>
                <w:szCs w:val="22"/>
              </w:rPr>
              <w:t xml:space="preserve">  (</w:t>
            </w:r>
            <w:r w:rsidRPr="00802CA2">
              <w:rPr>
                <w:rFonts w:ascii="Arial" w:hAnsi="Arial" w:cs="Arial"/>
                <w:sz w:val="22"/>
                <w:szCs w:val="22"/>
              </w:rPr>
              <w:t>անտիֆրիզ</w:t>
            </w:r>
            <w:r w:rsidRPr="00802CA2">
              <w:rPr>
                <w:rFonts w:ascii="Arial LatArm" w:hAnsi="Arial LatArm" w:cs="Arial"/>
                <w:sz w:val="22"/>
                <w:szCs w:val="22"/>
              </w:rPr>
              <w:t>)</w:t>
            </w:r>
          </w:p>
        </w:tc>
      </w:tr>
      <w:tr w:rsidR="00DD3A2C" w14:paraId="3614B7F6"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1839E1FA" w14:textId="33A12955" w:rsidR="00DD3A2C" w:rsidRDefault="00DD3A2C" w:rsidP="00DD3A2C">
            <w:pPr>
              <w:pStyle w:val="BodyTextIndent2"/>
              <w:spacing w:line="240" w:lineRule="auto"/>
              <w:ind w:firstLine="0"/>
              <w:jc w:val="center"/>
              <w:rPr>
                <w:rFonts w:ascii="Arial" w:hAnsi="Arial" w:cs="Arial"/>
                <w:sz w:val="22"/>
              </w:rPr>
            </w:pPr>
            <w:r>
              <w:rPr>
                <w:rFonts w:ascii="Arial" w:hAnsi="Arial" w:cs="Arial"/>
              </w:rPr>
              <w:t>12</w:t>
            </w:r>
          </w:p>
        </w:tc>
        <w:tc>
          <w:tcPr>
            <w:tcW w:w="2155" w:type="dxa"/>
            <w:tcBorders>
              <w:top w:val="single" w:sz="4" w:space="0" w:color="auto"/>
              <w:left w:val="single" w:sz="4" w:space="0" w:color="auto"/>
              <w:bottom w:val="single" w:sz="4" w:space="0" w:color="auto"/>
              <w:right w:val="single" w:sz="4" w:space="0" w:color="auto"/>
            </w:tcBorders>
            <w:vAlign w:val="center"/>
          </w:tcPr>
          <w:p w14:paraId="7F9F0544" w14:textId="19BFB5A3"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32750</w:t>
            </w:r>
          </w:p>
        </w:tc>
        <w:tc>
          <w:tcPr>
            <w:tcW w:w="6494" w:type="dxa"/>
            <w:tcBorders>
              <w:top w:val="single" w:sz="4" w:space="0" w:color="auto"/>
              <w:left w:val="single" w:sz="4" w:space="0" w:color="auto"/>
              <w:bottom w:val="single" w:sz="4" w:space="0" w:color="auto"/>
              <w:right w:val="single" w:sz="4" w:space="0" w:color="auto"/>
            </w:tcBorders>
            <w:vAlign w:val="center"/>
          </w:tcPr>
          <w:p w14:paraId="1299EC8E" w14:textId="471B5C40" w:rsidR="00DD3A2C" w:rsidRPr="00802CA2" w:rsidRDefault="00DD3A2C" w:rsidP="00DD3A2C">
            <w:pPr>
              <w:jc w:val="both"/>
              <w:rPr>
                <w:rFonts w:ascii="Arial LatArm" w:hAnsi="Arial LatArm" w:cs="Arial"/>
                <w:sz w:val="22"/>
                <w:szCs w:val="22"/>
              </w:rPr>
            </w:pPr>
            <w:r w:rsidRPr="00802CA2">
              <w:rPr>
                <w:rFonts w:ascii="Arial" w:hAnsi="Arial" w:cs="Arial"/>
                <w:sz w:val="22"/>
                <w:szCs w:val="22"/>
              </w:rPr>
              <w:t>Արգելակման</w:t>
            </w:r>
            <w:r w:rsidRPr="00802CA2">
              <w:rPr>
                <w:rFonts w:ascii="Arial LatArm" w:hAnsi="Arial LatArm" w:cs="Arial"/>
                <w:sz w:val="22"/>
                <w:szCs w:val="22"/>
              </w:rPr>
              <w:t xml:space="preserve"> </w:t>
            </w:r>
            <w:r w:rsidRPr="00802CA2">
              <w:rPr>
                <w:rFonts w:ascii="Arial" w:hAnsi="Arial" w:cs="Arial"/>
                <w:sz w:val="22"/>
                <w:szCs w:val="22"/>
              </w:rPr>
              <w:t>հեղուկ</w:t>
            </w:r>
            <w:r w:rsidRPr="00802CA2">
              <w:rPr>
                <w:rFonts w:ascii="Arial LatArm" w:hAnsi="Arial LatArm" w:cs="Arial"/>
                <w:sz w:val="22"/>
                <w:szCs w:val="22"/>
              </w:rPr>
              <w:t xml:space="preserve">  DOT-4,  </w:t>
            </w:r>
          </w:p>
        </w:tc>
      </w:tr>
      <w:tr w:rsidR="00DD3A2C" w14:paraId="0804A0AB"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15064FE4" w14:textId="48BB610B" w:rsidR="00DD3A2C" w:rsidRDefault="00DD3A2C" w:rsidP="00DD3A2C">
            <w:pPr>
              <w:pStyle w:val="BodyTextIndent2"/>
              <w:spacing w:line="240" w:lineRule="auto"/>
              <w:ind w:firstLine="0"/>
              <w:jc w:val="center"/>
              <w:rPr>
                <w:rFonts w:ascii="Arial" w:hAnsi="Arial" w:cs="Arial"/>
                <w:sz w:val="22"/>
              </w:rPr>
            </w:pPr>
            <w:r>
              <w:rPr>
                <w:rFonts w:ascii="Arial" w:hAnsi="Arial" w:cs="Arial"/>
              </w:rPr>
              <w:t>13</w:t>
            </w:r>
          </w:p>
        </w:tc>
        <w:tc>
          <w:tcPr>
            <w:tcW w:w="2155" w:type="dxa"/>
            <w:tcBorders>
              <w:top w:val="single" w:sz="4" w:space="0" w:color="auto"/>
              <w:left w:val="single" w:sz="4" w:space="0" w:color="auto"/>
              <w:bottom w:val="single" w:sz="4" w:space="0" w:color="auto"/>
              <w:right w:val="single" w:sz="4" w:space="0" w:color="auto"/>
            </w:tcBorders>
            <w:vAlign w:val="center"/>
          </w:tcPr>
          <w:p w14:paraId="2E3395BA" w14:textId="494FE985"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765000</w:t>
            </w:r>
          </w:p>
        </w:tc>
        <w:tc>
          <w:tcPr>
            <w:tcW w:w="6494" w:type="dxa"/>
            <w:tcBorders>
              <w:top w:val="single" w:sz="4" w:space="0" w:color="auto"/>
              <w:left w:val="single" w:sz="4" w:space="0" w:color="auto"/>
              <w:bottom w:val="single" w:sz="4" w:space="0" w:color="auto"/>
              <w:right w:val="single" w:sz="4" w:space="0" w:color="auto"/>
            </w:tcBorders>
            <w:vAlign w:val="center"/>
          </w:tcPr>
          <w:p w14:paraId="0C03C762" w14:textId="7FAEE1A8" w:rsidR="00DD3A2C" w:rsidRPr="00802CA2" w:rsidRDefault="00DD3A2C" w:rsidP="00DD3A2C">
            <w:pPr>
              <w:jc w:val="both"/>
              <w:rPr>
                <w:rFonts w:ascii="Arial LatArm" w:hAnsi="Arial LatArm" w:cs="Arial"/>
                <w:sz w:val="22"/>
                <w:szCs w:val="22"/>
              </w:rPr>
            </w:pPr>
            <w:r w:rsidRPr="00802CA2">
              <w:rPr>
                <w:rFonts w:ascii="Arial" w:hAnsi="Arial" w:cs="Arial"/>
                <w:sz w:val="22"/>
                <w:szCs w:val="22"/>
              </w:rPr>
              <w:t>Դիզելային</w:t>
            </w:r>
            <w:r w:rsidRPr="00802CA2">
              <w:rPr>
                <w:rFonts w:ascii="Arial LatArm" w:hAnsi="Arial LatArm" w:cs="Arial"/>
                <w:sz w:val="22"/>
                <w:szCs w:val="22"/>
              </w:rPr>
              <w:t xml:space="preserve"> </w:t>
            </w:r>
            <w:r w:rsidRPr="00802CA2">
              <w:rPr>
                <w:rFonts w:ascii="Arial" w:hAnsi="Arial" w:cs="Arial"/>
                <w:sz w:val="22"/>
                <w:szCs w:val="22"/>
              </w:rPr>
              <w:t>շարժիչի</w:t>
            </w:r>
            <w:r w:rsidRPr="00802CA2">
              <w:rPr>
                <w:rFonts w:ascii="Arial LatArm" w:hAnsi="Arial LatArm" w:cs="Arial"/>
                <w:sz w:val="22"/>
                <w:szCs w:val="22"/>
              </w:rPr>
              <w:t xml:space="preserve"> </w:t>
            </w:r>
            <w:r w:rsidRPr="00802CA2">
              <w:rPr>
                <w:rFonts w:ascii="Arial" w:hAnsi="Arial" w:cs="Arial"/>
                <w:sz w:val="22"/>
                <w:szCs w:val="22"/>
              </w:rPr>
              <w:t>յուղ</w:t>
            </w:r>
            <w:r w:rsidRPr="00802CA2">
              <w:rPr>
                <w:rFonts w:ascii="Arial LatArm" w:hAnsi="Arial LatArm" w:cs="Arial"/>
                <w:sz w:val="22"/>
                <w:szCs w:val="22"/>
              </w:rPr>
              <w:t xml:space="preserve"> 10W40</w:t>
            </w:r>
          </w:p>
        </w:tc>
      </w:tr>
      <w:tr w:rsidR="00DD3A2C" w14:paraId="467DFEE1"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472100E8" w14:textId="5786C18E" w:rsidR="00DD3A2C" w:rsidRDefault="00DD3A2C" w:rsidP="00DD3A2C">
            <w:pPr>
              <w:pStyle w:val="BodyTextIndent2"/>
              <w:spacing w:line="240" w:lineRule="auto"/>
              <w:ind w:firstLine="0"/>
              <w:jc w:val="center"/>
              <w:rPr>
                <w:rFonts w:ascii="Arial" w:hAnsi="Arial" w:cs="Arial"/>
                <w:sz w:val="22"/>
              </w:rPr>
            </w:pPr>
            <w:r>
              <w:rPr>
                <w:rFonts w:ascii="Arial" w:hAnsi="Arial" w:cs="Arial"/>
              </w:rPr>
              <w:t>14</w:t>
            </w:r>
          </w:p>
        </w:tc>
        <w:tc>
          <w:tcPr>
            <w:tcW w:w="2155" w:type="dxa"/>
            <w:tcBorders>
              <w:top w:val="single" w:sz="4" w:space="0" w:color="auto"/>
              <w:left w:val="single" w:sz="4" w:space="0" w:color="auto"/>
              <w:bottom w:val="single" w:sz="4" w:space="0" w:color="auto"/>
              <w:right w:val="single" w:sz="4" w:space="0" w:color="auto"/>
            </w:tcBorders>
            <w:vAlign w:val="center"/>
          </w:tcPr>
          <w:p w14:paraId="582CB0DA" w14:textId="38D33030"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132000</w:t>
            </w:r>
          </w:p>
        </w:tc>
        <w:tc>
          <w:tcPr>
            <w:tcW w:w="6494" w:type="dxa"/>
            <w:tcBorders>
              <w:top w:val="single" w:sz="4" w:space="0" w:color="auto"/>
              <w:left w:val="single" w:sz="4" w:space="0" w:color="auto"/>
              <w:bottom w:val="single" w:sz="4" w:space="0" w:color="auto"/>
              <w:right w:val="single" w:sz="4" w:space="0" w:color="auto"/>
            </w:tcBorders>
            <w:vAlign w:val="center"/>
          </w:tcPr>
          <w:p w14:paraId="45897C9A" w14:textId="65AE90CD" w:rsidR="00DD3A2C" w:rsidRPr="00D66FF5" w:rsidRDefault="00DD3A2C" w:rsidP="00DD3A2C">
            <w:pPr>
              <w:jc w:val="both"/>
              <w:rPr>
                <w:rFonts w:ascii="Arial LatArm" w:hAnsi="Arial LatArm" w:cs="Arial"/>
                <w:sz w:val="22"/>
                <w:szCs w:val="22"/>
                <w:lang w:val="hy-AM"/>
              </w:rPr>
            </w:pPr>
            <w:r w:rsidRPr="00802CA2">
              <w:rPr>
                <w:rFonts w:ascii="Arial" w:hAnsi="Arial" w:cs="Arial"/>
                <w:sz w:val="22"/>
                <w:szCs w:val="22"/>
              </w:rPr>
              <w:t>Հիդրավլիկ</w:t>
            </w:r>
            <w:r w:rsidRPr="00802CA2">
              <w:rPr>
                <w:rFonts w:ascii="Arial LatArm" w:hAnsi="Arial LatArm" w:cs="Arial"/>
                <w:sz w:val="22"/>
                <w:szCs w:val="22"/>
              </w:rPr>
              <w:t xml:space="preserve"> </w:t>
            </w:r>
            <w:r w:rsidRPr="00802CA2">
              <w:rPr>
                <w:rFonts w:ascii="Arial" w:hAnsi="Arial" w:cs="Arial"/>
                <w:sz w:val="22"/>
                <w:szCs w:val="22"/>
              </w:rPr>
              <w:t>յուղ</w:t>
            </w:r>
            <w:r w:rsidRPr="00802CA2">
              <w:rPr>
                <w:rFonts w:ascii="Arial LatArm" w:hAnsi="Arial LatArm" w:cs="Arial"/>
                <w:sz w:val="22"/>
                <w:szCs w:val="22"/>
              </w:rPr>
              <w:t xml:space="preserve">, </w:t>
            </w:r>
            <w:r w:rsidRPr="00802CA2">
              <w:rPr>
                <w:rFonts w:ascii="Arial" w:hAnsi="Arial" w:cs="Arial"/>
                <w:sz w:val="22"/>
                <w:szCs w:val="22"/>
              </w:rPr>
              <w:t>դեղին</w:t>
            </w:r>
            <w:r w:rsidR="00D66FF5">
              <w:rPr>
                <w:rFonts w:ascii="Arial" w:hAnsi="Arial" w:cs="Arial"/>
                <w:sz w:val="22"/>
                <w:szCs w:val="22"/>
                <w:lang w:val="hy-AM"/>
              </w:rPr>
              <w:t xml:space="preserve"> </w:t>
            </w:r>
          </w:p>
        </w:tc>
      </w:tr>
      <w:tr w:rsidR="00DD3A2C" w14:paraId="5B8C32A0"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6E2D470E" w14:textId="67BC4744" w:rsidR="00DD3A2C" w:rsidRDefault="00DD3A2C" w:rsidP="00DD3A2C">
            <w:pPr>
              <w:pStyle w:val="BodyTextIndent2"/>
              <w:spacing w:line="240" w:lineRule="auto"/>
              <w:ind w:firstLine="0"/>
              <w:jc w:val="center"/>
              <w:rPr>
                <w:rFonts w:ascii="Arial" w:hAnsi="Arial" w:cs="Arial"/>
                <w:sz w:val="22"/>
              </w:rPr>
            </w:pPr>
            <w:r>
              <w:rPr>
                <w:rFonts w:ascii="Arial" w:hAnsi="Arial" w:cs="Arial"/>
              </w:rPr>
              <w:t>15</w:t>
            </w:r>
          </w:p>
        </w:tc>
        <w:tc>
          <w:tcPr>
            <w:tcW w:w="2155" w:type="dxa"/>
            <w:tcBorders>
              <w:top w:val="single" w:sz="4" w:space="0" w:color="auto"/>
              <w:left w:val="single" w:sz="4" w:space="0" w:color="auto"/>
              <w:bottom w:val="single" w:sz="4" w:space="0" w:color="auto"/>
              <w:right w:val="single" w:sz="4" w:space="0" w:color="auto"/>
            </w:tcBorders>
            <w:vAlign w:val="center"/>
          </w:tcPr>
          <w:p w14:paraId="5A0BC8F0" w14:textId="3E41181D" w:rsidR="00DD3A2C" w:rsidRPr="00161552" w:rsidRDefault="00E90C9E" w:rsidP="00E90C9E">
            <w:pPr>
              <w:rPr>
                <w:rFonts w:ascii="Arial LatArm" w:hAnsi="Arial LatArm" w:cs="Arial"/>
              </w:rPr>
            </w:pPr>
            <w:r>
              <w:rPr>
                <w:rFonts w:asciiTheme="minorHAnsi" w:hAnsiTheme="minorHAnsi" w:cs="Arial"/>
                <w:lang w:val="hy-AM"/>
              </w:rPr>
              <w:t xml:space="preserve">    </w:t>
            </w:r>
            <w:r w:rsidR="00BC2A11">
              <w:rPr>
                <w:rFonts w:asciiTheme="minorHAnsi" w:hAnsiTheme="minorHAnsi" w:cs="Arial"/>
                <w:lang w:val="hy-AM"/>
              </w:rPr>
              <w:t>Մինչև</w:t>
            </w:r>
            <w:r w:rsidR="00BC2A11">
              <w:rPr>
                <w:rFonts w:ascii="Arial Unicode" w:hAnsi="Arial Unicode" w:cs="Arial"/>
              </w:rPr>
              <w:t xml:space="preserve"> </w:t>
            </w:r>
            <w:r w:rsidR="00DD3A2C">
              <w:rPr>
                <w:rFonts w:ascii="Arial Unicode" w:hAnsi="Arial Unicode" w:cs="Arial"/>
              </w:rPr>
              <w:t>88000</w:t>
            </w:r>
          </w:p>
        </w:tc>
        <w:tc>
          <w:tcPr>
            <w:tcW w:w="6494" w:type="dxa"/>
            <w:tcBorders>
              <w:top w:val="single" w:sz="4" w:space="0" w:color="auto"/>
              <w:left w:val="single" w:sz="4" w:space="0" w:color="auto"/>
              <w:bottom w:val="single" w:sz="4" w:space="0" w:color="auto"/>
              <w:right w:val="single" w:sz="4" w:space="0" w:color="auto"/>
            </w:tcBorders>
            <w:vAlign w:val="center"/>
          </w:tcPr>
          <w:p w14:paraId="11288BE9" w14:textId="5D4A5A56" w:rsidR="00DD3A2C" w:rsidRPr="00802CA2" w:rsidRDefault="00DD3A2C" w:rsidP="00DD3A2C">
            <w:pPr>
              <w:jc w:val="both"/>
              <w:rPr>
                <w:rFonts w:ascii="Arial LatArm" w:hAnsi="Arial LatArm" w:cs="Arial"/>
                <w:sz w:val="22"/>
                <w:szCs w:val="22"/>
              </w:rPr>
            </w:pPr>
            <w:r w:rsidRPr="00802CA2">
              <w:rPr>
                <w:rFonts w:ascii="Arial" w:hAnsi="Arial" w:cs="Arial"/>
                <w:sz w:val="22"/>
                <w:szCs w:val="22"/>
              </w:rPr>
              <w:t>Հիդրավլիկ</w:t>
            </w:r>
            <w:r w:rsidRPr="00802CA2">
              <w:rPr>
                <w:rFonts w:ascii="Arial LatArm" w:hAnsi="Arial LatArm" w:cs="Arial"/>
                <w:sz w:val="22"/>
                <w:szCs w:val="22"/>
              </w:rPr>
              <w:t xml:space="preserve"> </w:t>
            </w:r>
            <w:r w:rsidRPr="00802CA2">
              <w:rPr>
                <w:rFonts w:ascii="Arial" w:hAnsi="Arial" w:cs="Arial"/>
                <w:sz w:val="22"/>
                <w:szCs w:val="22"/>
              </w:rPr>
              <w:t>յուղ</w:t>
            </w:r>
            <w:r w:rsidRPr="00802CA2">
              <w:rPr>
                <w:rFonts w:ascii="Arial LatArm" w:hAnsi="Arial LatArm" w:cs="Arial"/>
                <w:sz w:val="22"/>
                <w:szCs w:val="22"/>
              </w:rPr>
              <w:t xml:space="preserve">, </w:t>
            </w:r>
            <w:r w:rsidRPr="00802CA2">
              <w:rPr>
                <w:rFonts w:ascii="Arial" w:hAnsi="Arial" w:cs="Arial"/>
                <w:sz w:val="22"/>
                <w:szCs w:val="22"/>
              </w:rPr>
              <w:t>կարմիր</w:t>
            </w:r>
          </w:p>
        </w:tc>
      </w:tr>
      <w:tr w:rsidR="00DD3A2C" w14:paraId="07D57B12" w14:textId="77777777" w:rsidTr="00992C47">
        <w:trPr>
          <w:trHeight w:val="395"/>
        </w:trPr>
        <w:tc>
          <w:tcPr>
            <w:tcW w:w="1701" w:type="dxa"/>
            <w:tcBorders>
              <w:top w:val="single" w:sz="4" w:space="0" w:color="auto"/>
              <w:left w:val="single" w:sz="4" w:space="0" w:color="auto"/>
              <w:bottom w:val="single" w:sz="4" w:space="0" w:color="auto"/>
              <w:right w:val="single" w:sz="4" w:space="0" w:color="auto"/>
            </w:tcBorders>
            <w:vAlign w:val="center"/>
          </w:tcPr>
          <w:p w14:paraId="421E2D92" w14:textId="3D06DE02" w:rsidR="00DD3A2C" w:rsidRDefault="00DD3A2C" w:rsidP="00DD3A2C">
            <w:pPr>
              <w:pStyle w:val="BodyTextIndent2"/>
              <w:spacing w:line="240" w:lineRule="auto"/>
              <w:ind w:firstLine="0"/>
              <w:jc w:val="center"/>
              <w:rPr>
                <w:rFonts w:ascii="Arial" w:hAnsi="Arial" w:cs="Arial"/>
                <w:sz w:val="22"/>
              </w:rPr>
            </w:pPr>
            <w:r>
              <w:rPr>
                <w:rFonts w:ascii="Arial" w:hAnsi="Arial" w:cs="Arial"/>
              </w:rPr>
              <w:t>16</w:t>
            </w:r>
          </w:p>
        </w:tc>
        <w:tc>
          <w:tcPr>
            <w:tcW w:w="2155" w:type="dxa"/>
            <w:tcBorders>
              <w:top w:val="single" w:sz="4" w:space="0" w:color="auto"/>
              <w:left w:val="single" w:sz="4" w:space="0" w:color="auto"/>
              <w:bottom w:val="single" w:sz="4" w:space="0" w:color="auto"/>
              <w:right w:val="single" w:sz="4" w:space="0" w:color="auto"/>
            </w:tcBorders>
            <w:vAlign w:val="center"/>
          </w:tcPr>
          <w:p w14:paraId="1AC712D5" w14:textId="1E6E4617" w:rsidR="00DD3A2C" w:rsidRPr="00161552" w:rsidRDefault="00BC2A11" w:rsidP="00DD3A2C">
            <w:pPr>
              <w:jc w:val="center"/>
              <w:rPr>
                <w:rFonts w:ascii="Arial LatArm" w:hAnsi="Arial LatArm" w:cs="Arial"/>
              </w:rPr>
            </w:pPr>
            <w:r>
              <w:rPr>
                <w:rFonts w:asciiTheme="minorHAnsi" w:hAnsiTheme="minorHAnsi" w:cs="Arial"/>
                <w:lang w:val="hy-AM"/>
              </w:rPr>
              <w:t>Մինչև</w:t>
            </w:r>
            <w:r>
              <w:rPr>
                <w:rFonts w:ascii="Arial Unicode" w:hAnsi="Arial Unicode" w:cs="Arial"/>
              </w:rPr>
              <w:t xml:space="preserve"> </w:t>
            </w:r>
            <w:r w:rsidR="00DD3A2C">
              <w:rPr>
                <w:rFonts w:ascii="Arial Unicode" w:hAnsi="Arial Unicode" w:cs="Arial"/>
              </w:rPr>
              <w:t>165000</w:t>
            </w:r>
          </w:p>
        </w:tc>
        <w:tc>
          <w:tcPr>
            <w:tcW w:w="6494" w:type="dxa"/>
            <w:tcBorders>
              <w:top w:val="single" w:sz="4" w:space="0" w:color="auto"/>
              <w:left w:val="single" w:sz="4" w:space="0" w:color="auto"/>
              <w:bottom w:val="single" w:sz="4" w:space="0" w:color="auto"/>
              <w:right w:val="single" w:sz="4" w:space="0" w:color="auto"/>
            </w:tcBorders>
            <w:vAlign w:val="center"/>
          </w:tcPr>
          <w:p w14:paraId="622A3238" w14:textId="0878815E" w:rsidR="00DD3A2C" w:rsidRPr="00802CA2" w:rsidRDefault="00DD3A2C" w:rsidP="00DD3A2C">
            <w:pPr>
              <w:jc w:val="both"/>
              <w:rPr>
                <w:rFonts w:ascii="Arial LatArm" w:hAnsi="Arial LatArm" w:cs="Arial"/>
                <w:sz w:val="22"/>
                <w:szCs w:val="22"/>
              </w:rPr>
            </w:pPr>
            <w:r w:rsidRPr="00802CA2">
              <w:rPr>
                <w:rFonts w:ascii="Arial LatArm" w:hAnsi="Arial LatArm" w:cs="Arial"/>
                <w:sz w:val="22"/>
                <w:szCs w:val="22"/>
              </w:rPr>
              <w:t xml:space="preserve"> Adblue </w:t>
            </w:r>
            <w:r w:rsidRPr="00802CA2">
              <w:rPr>
                <w:rFonts w:ascii="Arial" w:hAnsi="Arial" w:cs="Arial"/>
                <w:sz w:val="22"/>
                <w:szCs w:val="22"/>
              </w:rPr>
              <w:t>հեղուկ</w:t>
            </w:r>
          </w:p>
        </w:tc>
      </w:tr>
    </w:tbl>
    <w:p w14:paraId="110DEB1B" w14:textId="77777777" w:rsidR="00246B1A" w:rsidRPr="00B80749" w:rsidRDefault="00246B1A" w:rsidP="004E60C0">
      <w:pPr>
        <w:pStyle w:val="BodyTextIndent2"/>
        <w:spacing w:line="240" w:lineRule="auto"/>
        <w:ind w:firstLine="567"/>
        <w:rPr>
          <w:rFonts w:ascii="Sylfaen" w:hAnsi="Sylfaen" w:cs="Sylfaen"/>
          <w:b/>
          <w:i/>
          <w:sz w:val="32"/>
          <w:szCs w:val="24"/>
          <w:lang w:val="en-US"/>
        </w:rPr>
      </w:pPr>
    </w:p>
    <w:p w14:paraId="3F5B4CD6" w14:textId="77777777" w:rsidR="004E60C0" w:rsidRPr="00CA78F4" w:rsidRDefault="004E60C0" w:rsidP="004E60C0">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69E989E0" w14:textId="77777777" w:rsidR="004E60C0" w:rsidRDefault="004E60C0" w:rsidP="00EF3662">
      <w:pPr>
        <w:pStyle w:val="BodyTextIndent2"/>
        <w:spacing w:line="240" w:lineRule="auto"/>
        <w:ind w:firstLine="567"/>
        <w:rPr>
          <w:rFonts w:ascii="GHEA Grapalat" w:hAnsi="GHEA Grapalat"/>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0DD4D222" w14:textId="71C3D8F3" w:rsidR="004E60C0" w:rsidRDefault="004E60C0" w:rsidP="004B78BD">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4C764F0F" w14:textId="77777777" w:rsidR="004B78BD" w:rsidRPr="000E2DAE" w:rsidRDefault="004B78BD" w:rsidP="004B78BD">
      <w:pPr>
        <w:pStyle w:val="BodyTextIndent2"/>
        <w:spacing w:line="240" w:lineRule="auto"/>
        <w:ind w:left="1065" w:firstLine="0"/>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lastRenderedPageBreak/>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w:t>
      </w:r>
      <w:r w:rsidRPr="00A71D81">
        <w:rPr>
          <w:rFonts w:ascii="GHEA Grapalat" w:hAnsi="GHEA Grapalat"/>
          <w:color w:val="000000"/>
          <w:sz w:val="20"/>
          <w:szCs w:val="20"/>
          <w:lang w:val="hy-AM"/>
        </w:rPr>
        <w:lastRenderedPageBreak/>
        <w:t>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59AA8961" w:rsidR="003E093F" w:rsidRPr="004E60C0" w:rsidRDefault="00EA4B24" w:rsidP="003E093F">
      <w:pPr>
        <w:ind w:firstLine="567"/>
        <w:jc w:val="both"/>
        <w:rPr>
          <w:rFonts w:ascii="GHEA Grapalat" w:hAnsi="GHEA Grapalat" w:cs="Arial"/>
          <w:b/>
          <w:sz w:val="20"/>
          <w:lang w:val="hy-AM"/>
        </w:rPr>
      </w:pPr>
      <w:r w:rsidRPr="004E60C0">
        <w:rPr>
          <w:rFonts w:ascii="GHEA Grapalat" w:hAnsi="GHEA Grapalat"/>
          <w:b/>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4E60C0">
          <w:rPr>
            <w:rFonts w:ascii="GHEA Grapalat" w:hAnsi="GHEA Grapalat"/>
            <w:b/>
            <w:color w:val="000000"/>
            <w:sz w:val="20"/>
            <w:szCs w:val="20"/>
            <w:lang w:val="hy-AM"/>
          </w:rPr>
          <w:t>Standard &amp; Poor’s</w:t>
        </w:r>
      </w:hyperlink>
      <w:r w:rsidRPr="004E60C0">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E60C0" w:rsidDel="00EA4B24">
        <w:rPr>
          <w:rFonts w:ascii="GHEA Grapalat" w:hAnsi="GHEA Grapalat" w:cs="Arial"/>
          <w:b/>
          <w:sz w:val="20"/>
          <w:lang w:val="hy-AM"/>
        </w:rPr>
        <w:t xml:space="preserve"> </w:t>
      </w:r>
      <w:r w:rsidR="003A7A32" w:rsidRPr="004E60C0">
        <w:rPr>
          <w:rFonts w:ascii="GHEA Grapalat" w:hAnsi="GHEA Grapalat" w:cs="Arial"/>
          <w:b/>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31E22A1C" w:rsidR="00096865" w:rsidRPr="004B78BD" w:rsidRDefault="004B78BD" w:rsidP="004B78BD">
      <w:pPr>
        <w:ind w:left="360"/>
        <w:jc w:val="center"/>
        <w:rPr>
          <w:rFonts w:ascii="GHEA Grapalat" w:hAnsi="GHEA Grapalat" w:cs="Arial"/>
          <w:b/>
          <w:sz w:val="20"/>
          <w:lang w:val="af-ZA"/>
        </w:rPr>
      </w:pPr>
      <w:r>
        <w:rPr>
          <w:rFonts w:ascii="GHEA Grapalat" w:hAnsi="GHEA Grapalat" w:cs="Sylfaen"/>
          <w:b/>
          <w:sz w:val="20"/>
          <w:lang w:val="hy-AM"/>
        </w:rPr>
        <w:t xml:space="preserve">3․ </w:t>
      </w:r>
      <w:r w:rsidR="002B32D6" w:rsidRPr="004B78BD">
        <w:rPr>
          <w:rFonts w:ascii="GHEA Grapalat" w:hAnsi="GHEA Grapalat" w:cs="Sylfaen"/>
          <w:b/>
          <w:sz w:val="20"/>
        </w:rPr>
        <w:t>ՀՐԱՎԵՐԻ</w:t>
      </w:r>
      <w:r w:rsidR="0012207C" w:rsidRPr="004B78BD">
        <w:rPr>
          <w:rFonts w:ascii="GHEA Grapalat" w:hAnsi="GHEA Grapalat" w:cs="Arial"/>
          <w:b/>
          <w:sz w:val="20"/>
          <w:lang w:val="af-ZA"/>
        </w:rPr>
        <w:t xml:space="preserve"> </w:t>
      </w:r>
      <w:r w:rsidR="002B32D6" w:rsidRPr="004B78BD">
        <w:rPr>
          <w:rFonts w:ascii="GHEA Grapalat" w:hAnsi="GHEA Grapalat" w:cs="Sylfaen"/>
          <w:b/>
          <w:sz w:val="20"/>
        </w:rPr>
        <w:t>ՊԱՐԶԱԲԱՆՈՒՄԸ</w:t>
      </w:r>
      <w:r w:rsidRPr="004B78BD">
        <w:rPr>
          <w:rFonts w:ascii="GHEA Grapalat" w:hAnsi="GHEA Grapalat" w:cs="Arial"/>
          <w:b/>
          <w:sz w:val="20"/>
          <w:lang w:val="af-ZA"/>
        </w:rPr>
        <w:t xml:space="preserve"> </w:t>
      </w:r>
      <w:r w:rsidR="002B32D6" w:rsidRPr="004B78BD">
        <w:rPr>
          <w:rFonts w:ascii="GHEA Grapalat" w:hAnsi="GHEA Grapalat" w:cs="Arial"/>
          <w:b/>
          <w:sz w:val="20"/>
        </w:rPr>
        <w:t>ԵՎ</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ՀՐԱՎԵՐՈՒՄ</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ՓՈՓՈԽՈՒԹՅՈՒՆ</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ԿԱՏԱՐԵԼՈՒ</w:t>
      </w:r>
      <w:r w:rsidR="002B32D6" w:rsidRPr="004B78BD">
        <w:rPr>
          <w:rFonts w:ascii="GHEA Grapalat" w:hAnsi="GHEA Grapalat" w:cs="Arial"/>
          <w:b/>
          <w:sz w:val="20"/>
          <w:lang w:val="af-ZA"/>
        </w:rPr>
        <w:t xml:space="preserve"> </w:t>
      </w:r>
      <w:r w:rsidR="002B32D6" w:rsidRPr="004B78BD">
        <w:rPr>
          <w:rFonts w:ascii="GHEA Grapalat" w:hAnsi="GHEA Grapalat" w:cs="Sylfaen"/>
          <w:b/>
          <w:sz w:val="20"/>
        </w:rPr>
        <w:t>ԿԱՐԳԸ</w:t>
      </w:r>
      <w:r w:rsidR="002B32D6" w:rsidRPr="004B78BD">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3184EC4"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473CB6DE"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lastRenderedPageBreak/>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12207C">
        <w:rPr>
          <w:rFonts w:ascii="GHEA Grapalat" w:hAnsi="GHEA Grapalat" w:cs="Sylfaen"/>
          <w:sz w:val="20"/>
        </w:rPr>
        <w:t>ենթաբ</w:t>
      </w:r>
      <w:r w:rsidR="009A73D5" w:rsidRPr="00A71D81">
        <w:rPr>
          <w:rFonts w:ascii="GHEA Grapalat" w:hAnsi="GHEA Grapalat" w:cs="Sylfaen"/>
          <w:sz w:val="20"/>
        </w:rPr>
        <w:t>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88E2B8F"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4F4FB0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8105B">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7E9857D6" w14:textId="40136A2D" w:rsidR="004E60C0" w:rsidRPr="00A631E4" w:rsidRDefault="004E60C0" w:rsidP="004E60C0">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Pr="00AE2768">
        <w:rPr>
          <w:rFonts w:ascii="GHEA Grapalat" w:hAnsi="GHEA Grapalat" w:cs="Sylfaen"/>
          <w:szCs w:val="24"/>
          <w:lang w:val="hy-AM"/>
        </w:rPr>
        <w:t xml:space="preserve">Ընթացակարգի հայտերն անհրաժեշտ է ներկայացնել </w:t>
      </w:r>
      <w:r w:rsidRPr="002F58FE">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2F58FE">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8C1D39">
        <w:rPr>
          <w:rFonts w:ascii="GHEA Grapalat" w:hAnsi="GHEA Grapalat" w:cs="Sylfaen"/>
          <w:b/>
          <w:szCs w:val="24"/>
          <w:lang w:val="hy-AM"/>
        </w:rPr>
        <w:t>7</w:t>
      </w:r>
      <w:r w:rsidRPr="00A631E4">
        <w:rPr>
          <w:rFonts w:ascii="GHEA Grapalat" w:hAnsi="GHEA Grapalat" w:cs="Sylfaen"/>
          <w:b/>
          <w:szCs w:val="24"/>
          <w:lang w:val="hy-AM"/>
        </w:rPr>
        <w:t>-րդ օրվա ժամը 1</w:t>
      </w:r>
      <w:r w:rsidR="00791B98" w:rsidRPr="00A631E4">
        <w:rPr>
          <w:rFonts w:ascii="GHEA Grapalat" w:hAnsi="GHEA Grapalat" w:cs="Sylfaen"/>
          <w:b/>
          <w:szCs w:val="24"/>
          <w:lang w:val="hy-AM"/>
        </w:rPr>
        <w:t>1</w:t>
      </w:r>
      <w:r w:rsidRPr="00A631E4">
        <w:rPr>
          <w:rFonts w:ascii="GHEA Grapalat" w:hAnsi="GHEA Grapalat" w:cs="Sylfaen"/>
          <w:b/>
          <w:szCs w:val="24"/>
          <w:lang w:val="hy-AM"/>
        </w:rPr>
        <w:t xml:space="preserve">:00-ն, ք. Երևան Բուզանդի 1/4  հասցեով։  </w:t>
      </w:r>
    </w:p>
    <w:p w14:paraId="0DE93E7A" w14:textId="31C42DD3"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51F27">
        <w:rPr>
          <w:rFonts w:ascii="GHEA Grapalat" w:hAnsi="GHEA Grapalat" w:cs="Sylfaen"/>
          <w:szCs w:val="24"/>
          <w:lang w:val="hy-AM"/>
        </w:rPr>
        <w:t>Նարինե Աբրահամյանը</w:t>
      </w:r>
      <w:r w:rsidR="004E60C0" w:rsidRPr="00A71D81">
        <w:rPr>
          <w:rFonts w:ascii="GHEA Grapalat" w:hAnsi="GHEA Grapalat" w:cs="Sylfaen"/>
          <w:szCs w:val="24"/>
          <w:lang w:val="hy-AM"/>
        </w:rPr>
        <w:t xml:space="preserve">։ </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4E60C0">
        <w:rPr>
          <w:rFonts w:ascii="GHEA Grapalat" w:hAnsi="GHEA Grapalat" w:cs="Sylfaen"/>
          <w:b/>
          <w:sz w:val="20"/>
          <w:szCs w:val="24"/>
          <w:lang w:val="hy-AM" w:eastAsia="en-US"/>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2"/>
      </w:r>
    </w:p>
    <w:p w14:paraId="4668954C" w14:textId="49EBC15C" w:rsidR="003850A0" w:rsidRPr="004E60C0" w:rsidRDefault="005A51C8" w:rsidP="003850A0">
      <w:pPr>
        <w:pStyle w:val="norm"/>
        <w:spacing w:line="240" w:lineRule="auto"/>
        <w:ind w:firstLine="630"/>
        <w:rPr>
          <w:rFonts w:ascii="GHEA Grapalat" w:hAnsi="GHEA Grapalat"/>
          <w:b/>
          <w:sz w:val="20"/>
          <w:lang w:val="hy-AM"/>
        </w:rPr>
      </w:pPr>
      <w:r w:rsidRPr="005F1C06">
        <w:rPr>
          <w:rFonts w:ascii="GHEA Grapalat" w:hAnsi="GHEA Grapalat" w:cs="Sylfaen"/>
          <w:sz w:val="20"/>
          <w:szCs w:val="24"/>
          <w:lang w:val="hy-AM" w:eastAsia="en-US"/>
        </w:rPr>
        <w:t xml:space="preserve">2) </w:t>
      </w:r>
      <w:r w:rsidR="00737D93" w:rsidRPr="004E60C0">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E60C0">
        <w:rPr>
          <w:rFonts w:ascii="GHEA Grapalat" w:hAnsi="GHEA Grapalat" w:cs="Sylfaen"/>
          <w:b/>
          <w:sz w:val="20"/>
          <w:szCs w:val="24"/>
          <w:lang w:val="hy-AM" w:eastAsia="en-US"/>
        </w:rPr>
        <w:t xml:space="preserve">մոդելը </w:t>
      </w:r>
      <w:r w:rsidR="00737D93" w:rsidRPr="004E60C0">
        <w:rPr>
          <w:rFonts w:ascii="GHEA Grapalat" w:hAnsi="GHEA Grapalat" w:cs="Sylfaen"/>
          <w:b/>
          <w:sz w:val="20"/>
          <w:szCs w:val="24"/>
          <w:lang w:val="hy-AM" w:eastAsia="en-US"/>
        </w:rPr>
        <w:t>և արտադրողի անվանումը (այսուհետ՝ ապրանքի ամբողջական նկարագիր)</w:t>
      </w:r>
      <w:r w:rsidR="00C01EE8" w:rsidRPr="004E60C0">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E60C0">
        <w:rPr>
          <w:rFonts w:ascii="GHEA Grapalat" w:hAnsi="GHEA Grapalat" w:cs="Sylfaen"/>
          <w:b/>
          <w:sz w:val="20"/>
          <w:lang w:val="hy-AM"/>
        </w:rPr>
        <w:t>մոդել</w:t>
      </w:r>
      <w:r w:rsidR="00E56508" w:rsidRPr="004E60C0">
        <w:rPr>
          <w:rFonts w:ascii="GHEA Grapalat" w:hAnsi="GHEA Grapalat" w:cs="Sylfaen"/>
          <w:b/>
          <w:sz w:val="20"/>
          <w:lang w:val="hy-AM"/>
        </w:rPr>
        <w:t xml:space="preserve"> </w:t>
      </w:r>
      <w:r w:rsidR="00C01EE8" w:rsidRPr="004E60C0">
        <w:rPr>
          <w:rFonts w:ascii="GHEA Grapalat" w:hAnsi="GHEA Grapalat" w:cs="Sylfaen"/>
          <w:b/>
          <w:sz w:val="20"/>
          <w:lang w:val="hy-AM"/>
        </w:rPr>
        <w:t>ունեցող ապրանքներ</w:t>
      </w:r>
      <w:r w:rsidR="00CC049D" w:rsidRPr="004E60C0">
        <w:rPr>
          <w:rFonts w:ascii="GHEA Grapalat" w:hAnsi="GHEA Grapalat" w:cs="Sylfaen"/>
          <w:b/>
          <w:sz w:val="20"/>
          <w:lang w:val="hy-AM"/>
        </w:rPr>
        <w:t>, եթե չի կիրառվում սույն մասի 1.1 կետի վերջին նախադասությամբ սահմանված պայմանը</w:t>
      </w:r>
      <w:r w:rsidR="00C01EE8" w:rsidRPr="004E60C0">
        <w:rPr>
          <w:rFonts w:ascii="GHEA Grapalat" w:hAnsi="GHEA Grapalat" w:cs="Sylfaen"/>
          <w:b/>
          <w:sz w:val="20"/>
          <w:lang w:val="hy-AM"/>
        </w:rPr>
        <w:t>:</w:t>
      </w:r>
      <w:r w:rsidR="00D45BA2" w:rsidRPr="004E60C0">
        <w:rPr>
          <w:rStyle w:val="FootnoteReference"/>
          <w:rFonts w:ascii="GHEA Grapalat" w:hAnsi="GHEA Grapalat" w:cs="Sylfaen"/>
          <w:b/>
          <w:sz w:val="20"/>
          <w:lang w:val="hy-AM"/>
        </w:rPr>
        <w:footnoteReference w:id="3"/>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13011B">
        <w:rPr>
          <w:rFonts w:ascii="GHEA Grapalat" w:hAnsi="GHEA Grapalat" w:cs="Sylfaen"/>
          <w:b/>
          <w:sz w:val="20"/>
          <w:szCs w:val="24"/>
          <w:lang w:eastAsia="en-US"/>
        </w:rPr>
        <w:t>Մ</w:t>
      </w:r>
      <w:r w:rsidR="00A45946" w:rsidRPr="0013011B">
        <w:rPr>
          <w:rFonts w:ascii="GHEA Grapalat" w:hAnsi="GHEA Grapalat" w:cs="Sylfaen"/>
          <w:b/>
          <w:sz w:val="20"/>
          <w:szCs w:val="24"/>
          <w:lang w:val="hy-AM" w:eastAsia="en-US"/>
        </w:rPr>
        <w:t xml:space="preserve">ասնակիցների գնային առաջարկների </w:t>
      </w:r>
      <w:r w:rsidR="00934B33" w:rsidRPr="0013011B">
        <w:rPr>
          <w:rFonts w:ascii="GHEA Grapalat" w:hAnsi="GHEA Grapalat" w:cs="Sylfaen"/>
          <w:b/>
          <w:sz w:val="20"/>
          <w:szCs w:val="24"/>
          <w:lang w:val="hy-AM" w:eastAsia="en-US"/>
        </w:rPr>
        <w:t>գնահատում</w:t>
      </w:r>
      <w:r w:rsidR="00934B33" w:rsidRPr="0013011B">
        <w:rPr>
          <w:rFonts w:ascii="GHEA Grapalat" w:hAnsi="GHEA Grapalat" w:cs="Sylfaen"/>
          <w:b/>
          <w:sz w:val="20"/>
          <w:szCs w:val="24"/>
          <w:lang w:eastAsia="en-US"/>
        </w:rPr>
        <w:t>ն</w:t>
      </w:r>
      <w:r w:rsidR="00934B33" w:rsidRPr="0013011B">
        <w:rPr>
          <w:rFonts w:ascii="GHEA Grapalat" w:hAnsi="GHEA Grapalat" w:cs="Sylfaen"/>
          <w:b/>
          <w:sz w:val="20"/>
          <w:szCs w:val="24"/>
          <w:lang w:val="hy-AM" w:eastAsia="en-US"/>
        </w:rPr>
        <w:t xml:space="preserve"> </w:t>
      </w:r>
      <w:r w:rsidR="00934B33" w:rsidRPr="0013011B">
        <w:rPr>
          <w:rFonts w:ascii="GHEA Grapalat" w:hAnsi="GHEA Grapalat" w:cs="Sylfaen"/>
          <w:b/>
          <w:sz w:val="20"/>
          <w:szCs w:val="24"/>
          <w:lang w:eastAsia="en-US"/>
        </w:rPr>
        <w:t>ու</w:t>
      </w:r>
      <w:r w:rsidR="00A45946" w:rsidRPr="0013011B">
        <w:rPr>
          <w:rFonts w:ascii="GHEA Grapalat" w:hAnsi="GHEA Grapalat" w:cs="Sylfaen"/>
          <w:b/>
          <w:sz w:val="20"/>
          <w:szCs w:val="24"/>
          <w:lang w:val="hy-AM" w:eastAsia="en-US"/>
        </w:rPr>
        <w:t xml:space="preserve"> համեմատումն իրականացվում </w:t>
      </w:r>
      <w:r w:rsidR="00934B33" w:rsidRPr="0013011B">
        <w:rPr>
          <w:rFonts w:ascii="GHEA Grapalat" w:hAnsi="GHEA Grapalat" w:cs="Sylfaen"/>
          <w:b/>
          <w:sz w:val="20"/>
          <w:szCs w:val="24"/>
          <w:lang w:eastAsia="en-US"/>
        </w:rPr>
        <w:t>են</w:t>
      </w:r>
      <w:r w:rsidR="00A45946" w:rsidRPr="0013011B">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42855E5E" w14:textId="51209C51" w:rsidR="002156E7" w:rsidRPr="00E90C9E" w:rsidRDefault="002156E7" w:rsidP="002156E7">
      <w:pPr>
        <w:ind w:firstLine="567"/>
        <w:jc w:val="both"/>
        <w:rPr>
          <w:rFonts w:ascii="GHEA Grapalat" w:hAnsi="GHEA Grapalat" w:cs="Tahoma"/>
          <w:sz w:val="20"/>
          <w:szCs w:val="20"/>
          <w:lang w:val="af-ZA"/>
        </w:rPr>
      </w:pPr>
      <w:r w:rsidRPr="008C1D39">
        <w:rPr>
          <w:rFonts w:ascii="GHEA Grapalat" w:hAnsi="GHEA Grapalat"/>
          <w:lang w:val="af-ZA"/>
        </w:rPr>
        <w:t xml:space="preserve">8.1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բացումը</w:t>
      </w:r>
      <w:r w:rsidRPr="002F58FE">
        <w:rPr>
          <w:rFonts w:ascii="GHEA Grapalat" w:hAnsi="GHEA Grapalat" w:cs="Sylfaen"/>
          <w:sz w:val="20"/>
          <w:lang w:val="af-ZA"/>
        </w:rPr>
        <w:t xml:space="preserve"> </w:t>
      </w:r>
      <w:r w:rsidRPr="00D97B53">
        <w:rPr>
          <w:rFonts w:ascii="GHEA Grapalat" w:hAnsi="GHEA Grapalat" w:cs="Sylfaen"/>
          <w:sz w:val="20"/>
        </w:rPr>
        <w:t>կկատարվի</w:t>
      </w:r>
      <w:r w:rsidRPr="002F58FE">
        <w:rPr>
          <w:rFonts w:ascii="GHEA Grapalat" w:hAnsi="GHEA Grapalat" w:cs="Sylfaen"/>
          <w:sz w:val="20"/>
          <w:lang w:val="af-ZA"/>
        </w:rPr>
        <w:t xml:space="preserve"> </w:t>
      </w:r>
      <w:r w:rsidRPr="00D97B53">
        <w:rPr>
          <w:rFonts w:ascii="GHEA Grapalat" w:hAnsi="GHEA Grapalat" w:cs="Sylfaen"/>
          <w:sz w:val="20"/>
        </w:rPr>
        <w:t>հանձնաժողովի՝</w:t>
      </w:r>
      <w:r w:rsidRPr="002F58FE">
        <w:rPr>
          <w:rFonts w:ascii="GHEA Grapalat" w:hAnsi="GHEA Grapalat" w:cs="Sylfaen"/>
          <w:sz w:val="20"/>
          <w:lang w:val="af-ZA"/>
        </w:rPr>
        <w:t xml:space="preserve"> </w:t>
      </w:r>
      <w:r w:rsidRPr="00D97B53">
        <w:rPr>
          <w:rFonts w:ascii="GHEA Grapalat" w:hAnsi="GHEA Grapalat" w:cs="Sylfaen"/>
          <w:sz w:val="20"/>
        </w:rPr>
        <w:t>հայտերի</w:t>
      </w:r>
      <w:r w:rsidRPr="002F58FE">
        <w:rPr>
          <w:rFonts w:ascii="GHEA Grapalat" w:hAnsi="GHEA Grapalat" w:cs="Sylfaen"/>
          <w:sz w:val="20"/>
          <w:lang w:val="af-ZA"/>
        </w:rPr>
        <w:t xml:space="preserve"> </w:t>
      </w:r>
      <w:r w:rsidRPr="00D97B53">
        <w:rPr>
          <w:rFonts w:ascii="GHEA Grapalat" w:hAnsi="GHEA Grapalat" w:cs="Sylfaen"/>
          <w:sz w:val="20"/>
        </w:rPr>
        <w:t>բացման</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գնահատման</w:t>
      </w:r>
      <w:r w:rsidRPr="002F58FE">
        <w:rPr>
          <w:rFonts w:ascii="GHEA Grapalat" w:hAnsi="GHEA Grapalat" w:cs="Sylfaen"/>
          <w:sz w:val="20"/>
          <w:lang w:val="af-ZA"/>
        </w:rPr>
        <w:t xml:space="preserve"> </w:t>
      </w:r>
      <w:r w:rsidRPr="00D97B53">
        <w:rPr>
          <w:rFonts w:ascii="GHEA Grapalat" w:hAnsi="GHEA Grapalat" w:cs="Sylfaen"/>
          <w:sz w:val="20"/>
        </w:rPr>
        <w:t>նիստում՝</w:t>
      </w:r>
      <w:r w:rsidRPr="002F58FE">
        <w:rPr>
          <w:rFonts w:ascii="GHEA Grapalat" w:hAnsi="GHEA Grapalat" w:cs="Sylfaen"/>
          <w:sz w:val="20"/>
          <w:lang w:val="af-ZA"/>
        </w:rPr>
        <w:t xml:space="preserve"> </w:t>
      </w:r>
      <w:r w:rsidRPr="00D97B53">
        <w:rPr>
          <w:rFonts w:ascii="GHEA Grapalat" w:hAnsi="GHEA Grapalat" w:cs="Sylfaen"/>
          <w:sz w:val="20"/>
        </w:rPr>
        <w:t>սույն</w:t>
      </w:r>
      <w:r w:rsidRPr="002F58FE">
        <w:rPr>
          <w:rFonts w:ascii="GHEA Grapalat" w:hAnsi="GHEA Grapalat" w:cs="Sylfaen"/>
          <w:sz w:val="20"/>
          <w:lang w:val="af-ZA"/>
        </w:rPr>
        <w:t xml:space="preserve"> </w:t>
      </w:r>
      <w:r w:rsidRPr="00D97B53">
        <w:rPr>
          <w:rFonts w:ascii="GHEA Grapalat" w:hAnsi="GHEA Grapalat" w:cs="Sylfaen"/>
          <w:sz w:val="20"/>
        </w:rPr>
        <w:t>ընթացակարգի</w:t>
      </w:r>
      <w:r w:rsidRPr="002F58FE">
        <w:rPr>
          <w:rFonts w:ascii="GHEA Grapalat" w:hAnsi="GHEA Grapalat" w:cs="Sylfaen"/>
          <w:sz w:val="20"/>
          <w:lang w:val="af-ZA"/>
        </w:rPr>
        <w:t xml:space="preserve"> </w:t>
      </w:r>
      <w:r w:rsidRPr="00D97B53">
        <w:rPr>
          <w:rFonts w:ascii="GHEA Grapalat" w:hAnsi="GHEA Grapalat" w:cs="Sylfaen"/>
          <w:sz w:val="20"/>
        </w:rPr>
        <w:t>հայտարարությունը</w:t>
      </w:r>
      <w:r w:rsidRPr="002F58FE">
        <w:rPr>
          <w:rFonts w:ascii="GHEA Grapalat" w:hAnsi="GHEA Grapalat" w:cs="Sylfaen"/>
          <w:sz w:val="20"/>
          <w:lang w:val="af-ZA"/>
        </w:rPr>
        <w:t xml:space="preserve"> </w:t>
      </w:r>
      <w:r w:rsidRPr="00D97B53">
        <w:rPr>
          <w:rFonts w:ascii="GHEA Grapalat" w:hAnsi="GHEA Grapalat" w:cs="Sylfaen"/>
          <w:sz w:val="20"/>
        </w:rPr>
        <w:t>և</w:t>
      </w:r>
      <w:r w:rsidRPr="002F58FE">
        <w:rPr>
          <w:rFonts w:ascii="GHEA Grapalat" w:hAnsi="GHEA Grapalat" w:cs="Sylfaen"/>
          <w:sz w:val="20"/>
          <w:lang w:val="af-ZA"/>
        </w:rPr>
        <w:t xml:space="preserve"> </w:t>
      </w:r>
      <w:r w:rsidRPr="00D97B53">
        <w:rPr>
          <w:rFonts w:ascii="GHEA Grapalat" w:hAnsi="GHEA Grapalat" w:cs="Sylfaen"/>
          <w:sz w:val="20"/>
        </w:rPr>
        <w:t>հրավերը</w:t>
      </w:r>
      <w:r w:rsidRPr="002F58FE">
        <w:rPr>
          <w:rFonts w:ascii="GHEA Grapalat" w:hAnsi="GHEA Grapalat" w:cs="Sylfaen"/>
          <w:sz w:val="20"/>
          <w:lang w:val="af-ZA"/>
        </w:rPr>
        <w:t xml:space="preserve"> </w:t>
      </w:r>
      <w:r w:rsidRPr="00D97B53">
        <w:rPr>
          <w:rFonts w:ascii="GHEA Grapalat" w:hAnsi="GHEA Grapalat" w:cs="Sylfaen"/>
          <w:sz w:val="20"/>
        </w:rPr>
        <w:t>համակարգում</w:t>
      </w:r>
      <w:r w:rsidRPr="002F58FE">
        <w:rPr>
          <w:rFonts w:ascii="GHEA Grapalat" w:hAnsi="GHEA Grapalat" w:cs="Sylfaen"/>
          <w:sz w:val="20"/>
          <w:lang w:val="af-ZA"/>
        </w:rPr>
        <w:t xml:space="preserve"> </w:t>
      </w:r>
      <w:r w:rsidRPr="00D97B53">
        <w:rPr>
          <w:rFonts w:ascii="GHEA Grapalat" w:hAnsi="GHEA Grapalat" w:cs="Sylfaen"/>
          <w:sz w:val="20"/>
        </w:rPr>
        <w:t>հրապարակվելու</w:t>
      </w:r>
      <w:r w:rsidRPr="002F58FE">
        <w:rPr>
          <w:rFonts w:ascii="GHEA Grapalat" w:hAnsi="GHEA Grapalat" w:cs="Sylfaen"/>
          <w:sz w:val="20"/>
          <w:lang w:val="af-ZA"/>
        </w:rPr>
        <w:t xml:space="preserve"> </w:t>
      </w:r>
      <w:r w:rsidRPr="00E90C9E">
        <w:rPr>
          <w:rFonts w:ascii="GHEA Grapalat" w:hAnsi="GHEA Grapalat" w:cs="Sylfaen"/>
          <w:sz w:val="20"/>
        </w:rPr>
        <w:t>օրվանից</w:t>
      </w:r>
      <w:r w:rsidRPr="00E90C9E">
        <w:rPr>
          <w:rFonts w:ascii="GHEA Grapalat" w:hAnsi="GHEA Grapalat" w:cs="Sylfaen"/>
          <w:sz w:val="20"/>
          <w:lang w:val="af-ZA"/>
        </w:rPr>
        <w:t xml:space="preserve"> </w:t>
      </w:r>
      <w:r w:rsidRPr="00E90C9E">
        <w:rPr>
          <w:rFonts w:ascii="GHEA Grapalat" w:hAnsi="GHEA Grapalat" w:cs="Sylfaen"/>
          <w:sz w:val="20"/>
        </w:rPr>
        <w:t>հաշված</w:t>
      </w:r>
      <w:r w:rsidRPr="00E90C9E">
        <w:rPr>
          <w:rFonts w:ascii="GHEA Grapalat" w:hAnsi="GHEA Grapalat" w:cs="Sylfaen"/>
          <w:lang w:val="af-ZA"/>
        </w:rPr>
        <w:t xml:space="preserve"> </w:t>
      </w:r>
      <w:r w:rsidRPr="00E90C9E">
        <w:rPr>
          <w:rFonts w:ascii="GHEA Grapalat" w:hAnsi="GHEA Grapalat" w:cs="Sylfaen"/>
          <w:b/>
          <w:sz w:val="20"/>
          <w:szCs w:val="20"/>
          <w:lang w:val="af-ZA"/>
        </w:rPr>
        <w:t>7-</w:t>
      </w:r>
      <w:r w:rsidRPr="00E90C9E">
        <w:rPr>
          <w:rFonts w:ascii="GHEA Grapalat" w:hAnsi="GHEA Grapalat" w:cs="Sylfaen"/>
          <w:b/>
          <w:sz w:val="20"/>
          <w:szCs w:val="20"/>
          <w:lang w:val="ru-RU"/>
        </w:rPr>
        <w:t>րդ</w:t>
      </w:r>
      <w:r w:rsidRPr="00E90C9E">
        <w:rPr>
          <w:rFonts w:ascii="GHEA Grapalat" w:hAnsi="GHEA Grapalat" w:cs="Sylfaen"/>
          <w:b/>
          <w:sz w:val="20"/>
          <w:szCs w:val="20"/>
          <w:lang w:val="af-ZA"/>
        </w:rPr>
        <w:t xml:space="preserve"> </w:t>
      </w:r>
      <w:r w:rsidRPr="00E90C9E">
        <w:rPr>
          <w:rFonts w:ascii="GHEA Grapalat" w:hAnsi="GHEA Grapalat" w:cs="Sylfaen"/>
          <w:b/>
          <w:sz w:val="20"/>
          <w:szCs w:val="20"/>
          <w:lang w:val="ru-RU"/>
        </w:rPr>
        <w:t>օրվա</w:t>
      </w:r>
      <w:r w:rsidRPr="00E90C9E">
        <w:rPr>
          <w:rFonts w:ascii="GHEA Grapalat" w:hAnsi="GHEA Grapalat" w:cs="Sylfaen"/>
          <w:b/>
          <w:sz w:val="20"/>
          <w:szCs w:val="20"/>
          <w:lang w:val="af-ZA"/>
        </w:rPr>
        <w:t xml:space="preserve"> </w:t>
      </w:r>
      <w:r w:rsidRPr="00E90C9E">
        <w:rPr>
          <w:rFonts w:ascii="GHEA Grapalat" w:hAnsi="GHEA Grapalat" w:cs="Sylfaen"/>
          <w:b/>
          <w:sz w:val="20"/>
          <w:szCs w:val="20"/>
          <w:lang w:val="ru-RU"/>
        </w:rPr>
        <w:t>ժամը</w:t>
      </w:r>
      <w:r w:rsidRPr="00E90C9E">
        <w:rPr>
          <w:rFonts w:ascii="GHEA Grapalat" w:hAnsi="GHEA Grapalat" w:cs="Sylfaen"/>
          <w:b/>
          <w:sz w:val="20"/>
          <w:szCs w:val="20"/>
          <w:lang w:val="af-ZA"/>
        </w:rPr>
        <w:t xml:space="preserve"> 1</w:t>
      </w:r>
      <w:r w:rsidR="00AA0D0C" w:rsidRPr="00E90C9E">
        <w:rPr>
          <w:rFonts w:ascii="GHEA Grapalat" w:hAnsi="GHEA Grapalat" w:cs="Sylfaen"/>
          <w:b/>
          <w:sz w:val="20"/>
          <w:szCs w:val="20"/>
          <w:lang w:val="af-ZA"/>
        </w:rPr>
        <w:t>1</w:t>
      </w:r>
      <w:r w:rsidRPr="00E90C9E">
        <w:rPr>
          <w:rFonts w:ascii="GHEA Grapalat" w:hAnsi="GHEA Grapalat" w:cs="Sylfaen"/>
          <w:b/>
          <w:sz w:val="20"/>
          <w:szCs w:val="20"/>
          <w:lang w:val="af-ZA"/>
        </w:rPr>
        <w:t>:00-</w:t>
      </w:r>
      <w:r w:rsidRPr="00E90C9E">
        <w:rPr>
          <w:rFonts w:ascii="GHEA Grapalat" w:hAnsi="GHEA Grapalat" w:cs="Sylfaen"/>
          <w:b/>
          <w:sz w:val="20"/>
          <w:szCs w:val="20"/>
          <w:lang w:val="ru-RU"/>
        </w:rPr>
        <w:t>ին</w:t>
      </w:r>
      <w:r w:rsidRPr="00E90C9E">
        <w:rPr>
          <w:rFonts w:ascii="GHEA Grapalat" w:hAnsi="GHEA Grapalat" w:cs="Tahoma"/>
          <w:sz w:val="20"/>
          <w:szCs w:val="20"/>
          <w:lang w:val="af-ZA"/>
        </w:rPr>
        <w:t>։</w:t>
      </w:r>
    </w:p>
    <w:p w14:paraId="0ABBCB6C" w14:textId="77777777" w:rsidR="004348F9" w:rsidRPr="006D2E03" w:rsidRDefault="004348F9" w:rsidP="004348F9">
      <w:pPr>
        <w:ind w:firstLine="567"/>
        <w:jc w:val="both"/>
        <w:rPr>
          <w:rFonts w:ascii="GHEA Grapalat" w:hAnsi="GHEA Grapalat" w:cs="Sylfaen"/>
          <w:sz w:val="20"/>
          <w:lang w:val="af-ZA"/>
        </w:rPr>
      </w:pPr>
      <w:r w:rsidRPr="00E90C9E">
        <w:rPr>
          <w:rFonts w:ascii="GHEA Grapalat" w:hAnsi="GHEA Grapalat" w:cs="Sylfaen"/>
          <w:sz w:val="20"/>
          <w:lang w:val="ru-RU"/>
        </w:rPr>
        <w:t>Հայտերի</w:t>
      </w:r>
      <w:r w:rsidRPr="00E90C9E">
        <w:rPr>
          <w:rFonts w:ascii="GHEA Grapalat" w:hAnsi="GHEA Grapalat" w:cs="Sylfaen"/>
          <w:sz w:val="20"/>
          <w:lang w:val="af-ZA"/>
        </w:rPr>
        <w:t xml:space="preserve"> </w:t>
      </w:r>
      <w:r w:rsidRPr="00E90C9E">
        <w:rPr>
          <w:rFonts w:ascii="GHEA Grapalat" w:hAnsi="GHEA Grapalat" w:cs="Sylfaen"/>
          <w:sz w:val="20"/>
          <w:lang w:val="ru-RU"/>
        </w:rPr>
        <w:t>բացման</w:t>
      </w:r>
      <w:r w:rsidRPr="00E90C9E">
        <w:rPr>
          <w:rFonts w:ascii="GHEA Grapalat" w:hAnsi="GHEA Grapalat" w:cs="Sylfaen"/>
          <w:sz w:val="20"/>
          <w:lang w:val="af-ZA"/>
        </w:rPr>
        <w:t xml:space="preserve"> </w:t>
      </w:r>
      <w:r w:rsidRPr="00E90C9E">
        <w:rPr>
          <w:rFonts w:ascii="GHEA Grapalat" w:hAnsi="GHEA Grapalat" w:cs="Sylfaen"/>
          <w:sz w:val="20"/>
        </w:rPr>
        <w:t>և</w:t>
      </w:r>
      <w:r w:rsidRPr="00E90C9E">
        <w:rPr>
          <w:rFonts w:ascii="GHEA Grapalat" w:hAnsi="GHEA Grapalat" w:cs="Sylfaen"/>
          <w:sz w:val="20"/>
          <w:lang w:val="af-ZA"/>
        </w:rPr>
        <w:t xml:space="preserve"> </w:t>
      </w:r>
      <w:r w:rsidRPr="00E90C9E">
        <w:rPr>
          <w:rFonts w:ascii="GHEA Grapalat" w:hAnsi="GHEA Grapalat" w:cs="Sylfaen"/>
          <w:sz w:val="20"/>
        </w:rPr>
        <w:t>գնահատման</w:t>
      </w:r>
      <w:r w:rsidRPr="00E90C9E">
        <w:rPr>
          <w:rFonts w:ascii="GHEA Grapalat" w:hAnsi="GHEA Grapalat" w:cs="Sylfaen"/>
          <w:sz w:val="20"/>
          <w:lang w:val="af-ZA"/>
        </w:rPr>
        <w:t xml:space="preserve"> </w:t>
      </w:r>
      <w:r w:rsidRPr="00E90C9E">
        <w:rPr>
          <w:rFonts w:ascii="GHEA Grapalat" w:hAnsi="GHEA Grapalat" w:cs="Sylfaen"/>
          <w:sz w:val="20"/>
          <w:lang w:val="ru-RU"/>
        </w:rPr>
        <w:t>նիստում</w:t>
      </w:r>
      <w:r w:rsidRPr="00E90C9E">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49AD58C1"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lastRenderedPageBreak/>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94E889F" w14:textId="77777777" w:rsidR="002156E7" w:rsidRPr="00613074"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2156E7" w:rsidRPr="00613074">
        <w:rPr>
          <w:rFonts w:ascii="GHEA Grapalat" w:hAnsi="GHEA Grapalat" w:cs="Sylfaen"/>
          <w:b/>
          <w:i w:val="0"/>
          <w:szCs w:val="24"/>
          <w:lang w:val="af-ZA"/>
        </w:rPr>
        <w:t xml:space="preserve">ՀՀ կենտրոնական բանկի տվյալ օրվա  </w:t>
      </w:r>
      <w:r w:rsidR="002156E7" w:rsidRPr="00613074">
        <w:rPr>
          <w:rFonts w:ascii="GHEA Grapalat" w:hAnsi="GHEA Grapalat" w:cs="Sylfaen"/>
          <w:b/>
          <w:i w:val="0"/>
          <w:szCs w:val="24"/>
          <w:lang w:val="ru-RU"/>
        </w:rPr>
        <w:t>փոխարժեքով։</w:t>
      </w:r>
      <w:r w:rsidR="002156E7" w:rsidRPr="00613074">
        <w:rPr>
          <w:rFonts w:ascii="GHEA Grapalat" w:hAnsi="GHEA Grapalat" w:cs="Sylfaen"/>
          <w:b/>
          <w:i w:val="0"/>
          <w:szCs w:val="24"/>
          <w:lang w:val="af-ZA"/>
        </w:rPr>
        <w:t xml:space="preserve"> </w:t>
      </w:r>
    </w:p>
    <w:p w14:paraId="4BF4ECBC" w14:textId="03DC6655" w:rsidR="009B6D58" w:rsidRPr="007132F5" w:rsidRDefault="00FD2748" w:rsidP="002156E7">
      <w:pPr>
        <w:pStyle w:val="BodyTextIndent"/>
        <w:spacing w:line="240" w:lineRule="auto"/>
        <w:ind w:firstLine="567"/>
        <w:rPr>
          <w:rFonts w:ascii="GHEA Grapalat" w:hAnsi="GHEA Grapalat" w:cs="Sylfaen"/>
          <w:b/>
          <w:i w:val="0"/>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2156E7">
        <w:rPr>
          <w:rFonts w:ascii="GHEA Grapalat" w:hAnsi="GHEA Grapalat" w:cs="Sylfaen"/>
          <w:i w:val="0"/>
          <w:szCs w:val="24"/>
          <w:lang w:val="af-ZA"/>
        </w:rPr>
        <w:t xml:space="preserve">Հանձնաժողովը հրավերի պահանջների նկատմամբ բավարար գնահատված հայտեր ներկայացրած </w:t>
      </w:r>
      <w:r w:rsidRPr="002156E7">
        <w:rPr>
          <w:rFonts w:ascii="GHEA Grapalat" w:hAnsi="GHEA Grapalat" w:cs="Sylfaen"/>
          <w:i w:val="0"/>
          <w:szCs w:val="24"/>
          <w:lang w:val="af-ZA"/>
        </w:rPr>
        <w:t>մ</w:t>
      </w:r>
      <w:r w:rsidR="00973FB1" w:rsidRPr="002156E7">
        <w:rPr>
          <w:rFonts w:ascii="GHEA Grapalat" w:hAnsi="GHEA Grapalat" w:cs="Sylfaen"/>
          <w:i w:val="0"/>
          <w:szCs w:val="24"/>
          <w:lang w:val="af-ZA"/>
        </w:rPr>
        <w:t xml:space="preserve">ասնակիցներից որոշում և հայտարարում է </w:t>
      </w:r>
      <w:r w:rsidR="00D32414" w:rsidRPr="002156E7">
        <w:rPr>
          <w:rFonts w:ascii="GHEA Grapalat" w:hAnsi="GHEA Grapalat" w:cs="Sylfaen"/>
          <w:i w:val="0"/>
          <w:szCs w:val="24"/>
          <w:lang w:val="af-ZA"/>
        </w:rPr>
        <w:t xml:space="preserve">ընտրված </w:t>
      </w:r>
      <w:r w:rsidR="00973FB1" w:rsidRPr="002156E7">
        <w:rPr>
          <w:rFonts w:ascii="GHEA Grapalat" w:hAnsi="GHEA Grapalat" w:cs="Sylfaen"/>
          <w:i w:val="0"/>
          <w:szCs w:val="24"/>
          <w:lang w:val="af-ZA"/>
        </w:rPr>
        <w:t xml:space="preserve">և </w:t>
      </w:r>
      <w:r w:rsidR="00880C5E" w:rsidRPr="002156E7">
        <w:rPr>
          <w:rFonts w:ascii="GHEA Grapalat" w:hAnsi="GHEA Grapalat" w:cs="Sylfaen"/>
          <w:i w:val="0"/>
          <w:szCs w:val="24"/>
          <w:lang w:val="af-ZA"/>
        </w:rPr>
        <w:t>այդպիսին չճանաչված</w:t>
      </w:r>
      <w:r w:rsidR="00973FB1" w:rsidRPr="002156E7">
        <w:rPr>
          <w:rFonts w:ascii="GHEA Grapalat" w:hAnsi="GHEA Grapalat" w:cs="Sylfaen"/>
          <w:i w:val="0"/>
          <w:szCs w:val="24"/>
          <w:lang w:val="af-ZA"/>
        </w:rPr>
        <w:t>մասնակիցներին:</w:t>
      </w:r>
      <w:r w:rsidR="00D32414" w:rsidRPr="002156E7">
        <w:rPr>
          <w:rFonts w:ascii="GHEA Grapalat" w:hAnsi="GHEA Grapalat" w:cs="Sylfaen"/>
          <w:i w:val="0"/>
          <w:szCs w:val="24"/>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2156E7">
        <w:rPr>
          <w:rFonts w:ascii="GHEA Grapalat" w:hAnsi="GHEA Grapalat" w:cs="Sylfaen"/>
          <w:i w:val="0"/>
          <w:szCs w:val="24"/>
          <w:lang w:val="af-ZA"/>
        </w:rPr>
        <w:t xml:space="preserve"> </w:t>
      </w:r>
      <w:r w:rsidR="009B6D58" w:rsidRPr="007132F5">
        <w:rPr>
          <w:rFonts w:ascii="GHEA Grapalat" w:hAnsi="GHEA Grapalat" w:cs="Sylfaen"/>
          <w:b/>
          <w:i w:val="0"/>
          <w:szCs w:val="24"/>
          <w:lang w:val="af-ZA"/>
        </w:rPr>
        <w:t>Առաջարկված նվազագույն գների հավասարության դեպքում</w:t>
      </w:r>
      <w:r w:rsidR="00AE74A0" w:rsidRPr="007132F5">
        <w:rPr>
          <w:rFonts w:ascii="GHEA Grapalat" w:hAnsi="GHEA Grapalat" w:cs="Sylfaen"/>
          <w:b/>
          <w:i w:val="0"/>
          <w:szCs w:val="24"/>
          <w:lang w:val="af-ZA"/>
        </w:rPr>
        <w:t>՝</w:t>
      </w:r>
      <w:r w:rsidR="009B6D58" w:rsidRPr="007132F5">
        <w:rPr>
          <w:rFonts w:ascii="GHEA Grapalat" w:hAnsi="GHEA Grapalat" w:cs="Sylfaen"/>
          <w:b/>
          <w:i w:val="0"/>
          <w:szCs w:val="24"/>
          <w:lang w:val="af-ZA"/>
        </w:rPr>
        <w:t xml:space="preserve"> </w:t>
      </w:r>
    </w:p>
    <w:p w14:paraId="0E2ABB9F" w14:textId="6D3F1C46"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310B34">
        <w:rPr>
          <w:rFonts w:ascii="GHEA Grapalat" w:hAnsi="GHEA Grapalat" w:cs="Sylfaen"/>
          <w:sz w:val="20"/>
          <w:szCs w:val="24"/>
          <w:lang w:val="hy-AM"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7132F5"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7132F5">
        <w:rPr>
          <w:rFonts w:ascii="GHEA Grapalat" w:hAnsi="GHEA Grapalat" w:cs="Sylfaen"/>
          <w:b/>
          <w:sz w:val="20"/>
          <w:lang w:val="af-ZA"/>
        </w:rPr>
        <w:t xml:space="preserve">սույն կետով նախատեսված՝ </w:t>
      </w:r>
      <w:r w:rsidRPr="007132F5">
        <w:rPr>
          <w:rFonts w:ascii="GHEA Grapalat" w:hAnsi="GHEA Grapalat" w:cs="Sylfaen"/>
          <w:b/>
          <w:sz w:val="20"/>
          <w:lang w:val="ru-RU"/>
        </w:rPr>
        <w:t>լիազորված</w:t>
      </w:r>
      <w:r w:rsidRPr="007132F5">
        <w:rPr>
          <w:rFonts w:ascii="GHEA Grapalat" w:hAnsi="GHEA Grapalat" w:cs="Sylfaen"/>
          <w:b/>
          <w:sz w:val="20"/>
          <w:lang w:val="af-ZA"/>
        </w:rPr>
        <w:t xml:space="preserve"> </w:t>
      </w:r>
      <w:r w:rsidRPr="007132F5">
        <w:rPr>
          <w:rFonts w:ascii="GHEA Grapalat" w:hAnsi="GHEA Grapalat" w:cs="Sylfaen"/>
          <w:b/>
          <w:sz w:val="20"/>
          <w:lang w:val="ru-RU"/>
        </w:rPr>
        <w:t>մարմ</w:t>
      </w:r>
      <w:r w:rsidRPr="007132F5">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7132F5">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 xml:space="preserve">լիազորված մարմնի կողմից մասնակցին  ցուցակում </w:t>
      </w:r>
      <w:r w:rsidR="0038067A" w:rsidRPr="00224EDD">
        <w:rPr>
          <w:rFonts w:ascii="GHEA Grapalat" w:hAnsi="GHEA Grapalat" w:cs="Sylfaen"/>
          <w:sz w:val="20"/>
        </w:rPr>
        <w:lastRenderedPageBreak/>
        <w:t>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7132F5" w:rsidRDefault="00A150A9" w:rsidP="00EF3662">
      <w:pPr>
        <w:pStyle w:val="BodyTextIndent2"/>
        <w:spacing w:line="240" w:lineRule="auto"/>
        <w:ind w:firstLine="567"/>
        <w:rPr>
          <w:rFonts w:ascii="GHEA Grapalat" w:hAnsi="GHEA Grapalat"/>
          <w:b/>
          <w:lang w:val="hy-AM"/>
        </w:rPr>
      </w:pPr>
      <w:r w:rsidRPr="007132F5">
        <w:rPr>
          <w:rFonts w:ascii="GHEA Grapalat" w:hAnsi="GHEA Grapalat"/>
          <w:b/>
        </w:rPr>
        <w:t>8</w:t>
      </w:r>
      <w:r w:rsidR="00947D03" w:rsidRPr="007132F5">
        <w:rPr>
          <w:rFonts w:ascii="GHEA Grapalat" w:hAnsi="GHEA Grapalat"/>
          <w:b/>
          <w:lang w:val="hy-AM"/>
        </w:rPr>
        <w:t>.</w:t>
      </w:r>
      <w:r w:rsidR="00436F47" w:rsidRPr="007132F5">
        <w:rPr>
          <w:rFonts w:ascii="GHEA Grapalat" w:hAnsi="GHEA Grapalat"/>
          <w:b/>
        </w:rPr>
        <w:t xml:space="preserve">18 </w:t>
      </w:r>
      <w:r w:rsidR="00571F29" w:rsidRPr="007132F5">
        <w:rPr>
          <w:rFonts w:ascii="GHEA Grapalat" w:hAnsi="GHEA Grapalat" w:cs="Sylfaen"/>
          <w:b/>
        </w:rPr>
        <w:t>Հայտերի</w:t>
      </w:r>
      <w:r w:rsidR="00571F29" w:rsidRPr="007132F5">
        <w:rPr>
          <w:rFonts w:ascii="GHEA Grapalat" w:hAnsi="GHEA Grapalat" w:cs="Arial"/>
          <w:b/>
        </w:rPr>
        <w:t xml:space="preserve"> </w:t>
      </w:r>
      <w:r w:rsidR="00571F29" w:rsidRPr="007132F5">
        <w:rPr>
          <w:rFonts w:ascii="GHEA Grapalat" w:hAnsi="GHEA Grapalat" w:cs="Sylfaen"/>
          <w:b/>
        </w:rPr>
        <w:t>գնահատումը</w:t>
      </w:r>
      <w:r w:rsidR="00571F29" w:rsidRPr="007132F5">
        <w:rPr>
          <w:rFonts w:ascii="GHEA Grapalat" w:hAnsi="GHEA Grapalat" w:cs="Arial"/>
          <w:b/>
        </w:rPr>
        <w:t xml:space="preserve"> </w:t>
      </w:r>
      <w:r w:rsidR="00571F29" w:rsidRPr="007132F5">
        <w:rPr>
          <w:rFonts w:ascii="GHEA Grapalat" w:hAnsi="GHEA Grapalat" w:cs="Sylfaen"/>
          <w:b/>
        </w:rPr>
        <w:t>և</w:t>
      </w:r>
      <w:r w:rsidR="00571F29" w:rsidRPr="007132F5">
        <w:rPr>
          <w:rFonts w:ascii="GHEA Grapalat" w:hAnsi="GHEA Grapalat" w:cs="Arial"/>
          <w:b/>
        </w:rPr>
        <w:t xml:space="preserve"> </w:t>
      </w:r>
      <w:r w:rsidR="00571F29" w:rsidRPr="007132F5">
        <w:rPr>
          <w:rFonts w:ascii="GHEA Grapalat" w:hAnsi="GHEA Grapalat" w:cs="Sylfaen"/>
          <w:b/>
        </w:rPr>
        <w:t>ընտրված մասնակցի որոշումն</w:t>
      </w:r>
      <w:r w:rsidR="00571F29" w:rsidRPr="007132F5">
        <w:rPr>
          <w:rFonts w:ascii="GHEA Grapalat" w:hAnsi="GHEA Grapalat" w:cs="Arial"/>
          <w:b/>
        </w:rPr>
        <w:t xml:space="preserve"> </w:t>
      </w:r>
      <w:r w:rsidR="00571F29" w:rsidRPr="007132F5">
        <w:rPr>
          <w:rFonts w:ascii="GHEA Grapalat" w:hAnsi="GHEA Grapalat" w:cs="Sylfaen"/>
          <w:b/>
        </w:rPr>
        <w:t>իրականացվում</w:t>
      </w:r>
      <w:r w:rsidR="00571F29" w:rsidRPr="007132F5">
        <w:rPr>
          <w:rFonts w:ascii="GHEA Grapalat" w:hAnsi="GHEA Grapalat" w:cs="Arial"/>
          <w:b/>
        </w:rPr>
        <w:t xml:space="preserve"> </w:t>
      </w:r>
      <w:r w:rsidR="00571F29" w:rsidRPr="007132F5">
        <w:rPr>
          <w:rFonts w:ascii="GHEA Grapalat" w:hAnsi="GHEA Grapalat" w:cs="Sylfaen"/>
          <w:b/>
        </w:rPr>
        <w:t>է</w:t>
      </w:r>
      <w:r w:rsidR="00571F29" w:rsidRPr="007132F5">
        <w:rPr>
          <w:rFonts w:ascii="GHEA Grapalat" w:hAnsi="GHEA Grapalat" w:cs="Arial"/>
          <w:b/>
        </w:rPr>
        <w:t xml:space="preserve"> </w:t>
      </w:r>
      <w:r w:rsidR="00571F29" w:rsidRPr="007132F5">
        <w:rPr>
          <w:rFonts w:ascii="GHEA Grapalat" w:hAnsi="GHEA Grapalat" w:cs="Sylfaen"/>
          <w:b/>
        </w:rPr>
        <w:t>ըստ</w:t>
      </w:r>
      <w:r w:rsidR="00571F29" w:rsidRPr="007132F5">
        <w:rPr>
          <w:rFonts w:ascii="GHEA Grapalat" w:hAnsi="GHEA Grapalat" w:cs="Arial"/>
          <w:b/>
        </w:rPr>
        <w:t xml:space="preserve"> </w:t>
      </w:r>
      <w:r w:rsidR="00571F29" w:rsidRPr="007132F5">
        <w:rPr>
          <w:rFonts w:ascii="GHEA Grapalat" w:hAnsi="GHEA Grapalat" w:cs="Sylfaen"/>
          <w:b/>
        </w:rPr>
        <w:t>առանձին</w:t>
      </w:r>
      <w:r w:rsidR="00571F29" w:rsidRPr="007132F5">
        <w:rPr>
          <w:rFonts w:ascii="GHEA Grapalat" w:hAnsi="GHEA Grapalat" w:cs="Arial"/>
          <w:b/>
        </w:rPr>
        <w:t xml:space="preserve"> </w:t>
      </w:r>
      <w:r w:rsidR="00571F29" w:rsidRPr="007132F5">
        <w:rPr>
          <w:rFonts w:ascii="GHEA Grapalat" w:hAnsi="GHEA Grapalat" w:cs="Sylfaen"/>
          <w:b/>
        </w:rPr>
        <w:t>չափաբաժինների</w:t>
      </w:r>
      <w:r w:rsidR="001258CE" w:rsidRPr="007132F5">
        <w:rPr>
          <w:rFonts w:ascii="GHEA Grapalat" w:hAnsi="GHEA Grapalat" w:cs="Sylfaen"/>
          <w:b/>
          <w:lang w:val="hy-AM"/>
        </w:rPr>
        <w:t>:</w:t>
      </w:r>
      <w:r w:rsidR="001258CE" w:rsidRPr="007132F5">
        <w:rPr>
          <w:rStyle w:val="FootnoteReference"/>
          <w:rFonts w:ascii="GHEA Grapalat" w:hAnsi="GHEA Grapalat" w:cs="Sylfaen"/>
          <w:b/>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264E304" w:rsidR="00F40755" w:rsidRPr="007D01B0" w:rsidRDefault="00F40755" w:rsidP="00F40755">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w:t>
      </w:r>
      <w:r w:rsidR="007132F5" w:rsidRPr="007D01B0">
        <w:rPr>
          <w:rFonts w:ascii="GHEA Grapalat" w:hAnsi="GHEA Grapalat" w:cs="Sylfaen"/>
          <w:b/>
          <w:lang w:val="es-ES"/>
        </w:rPr>
        <w:t>10</w:t>
      </w:r>
      <w:r w:rsidRPr="007D01B0">
        <w:rPr>
          <w:rFonts w:ascii="GHEA Grapalat" w:hAnsi="GHEA Grapalat" w:cs="Sylfaen"/>
          <w:b/>
          <w:lang w:val="es-ES"/>
        </w:rPr>
        <w:t>»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283A332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972342">
        <w:rPr>
          <w:rFonts w:ascii="GHEA Grapalat" w:hAnsi="GHEA Grapalat" w:cs="Sylfaen"/>
          <w:b/>
          <w:sz w:val="20"/>
          <w:lang w:val="ru-RU"/>
        </w:rPr>
        <w:t>այն</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ստանալու</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օրվանից</w:t>
      </w:r>
      <w:r w:rsidR="00A161E3" w:rsidRPr="00972342">
        <w:rPr>
          <w:rFonts w:ascii="GHEA Grapalat" w:hAnsi="GHEA Grapalat" w:cs="Sylfaen"/>
          <w:b/>
          <w:sz w:val="20"/>
          <w:lang w:val="af-ZA"/>
        </w:rPr>
        <w:t xml:space="preserve"> </w:t>
      </w:r>
      <w:r w:rsidR="009D62B8" w:rsidRPr="00972342">
        <w:rPr>
          <w:rFonts w:ascii="GHEA Grapalat" w:hAnsi="GHEA Grapalat" w:cs="Sylfaen"/>
          <w:b/>
          <w:sz w:val="20"/>
          <w:lang w:val="hy-AM"/>
        </w:rPr>
        <w:t xml:space="preserve">հետո </w:t>
      </w:r>
      <w:r w:rsidR="00A161E3" w:rsidRPr="00972342">
        <w:rPr>
          <w:rFonts w:ascii="GHEA Grapalat" w:hAnsi="GHEA Grapalat" w:cs="Sylfaen"/>
          <w:b/>
          <w:sz w:val="20"/>
          <w:lang w:val="hy-AM"/>
        </w:rPr>
        <w:t xml:space="preserve">5 </w:t>
      </w:r>
      <w:r w:rsidR="00A161E3" w:rsidRPr="00972342">
        <w:rPr>
          <w:rFonts w:ascii="GHEA Grapalat" w:hAnsi="GHEA Grapalat" w:cs="Sylfaen"/>
          <w:b/>
          <w:sz w:val="20"/>
          <w:lang w:val="af-ZA"/>
        </w:rPr>
        <w:t xml:space="preserve">աշխատանքային </w:t>
      </w:r>
      <w:r w:rsidR="00A161E3" w:rsidRPr="00972342">
        <w:rPr>
          <w:rFonts w:ascii="GHEA Grapalat" w:hAnsi="GHEA Grapalat" w:cs="Sylfaen"/>
          <w:b/>
          <w:sz w:val="20"/>
          <w:lang w:val="ru-RU"/>
        </w:rPr>
        <w:t>օրվա</w:t>
      </w:r>
      <w:r w:rsidR="00A161E3" w:rsidRPr="00972342">
        <w:rPr>
          <w:rFonts w:ascii="GHEA Grapalat" w:hAnsi="GHEA Grapalat" w:cs="Sylfaen"/>
          <w:b/>
          <w:sz w:val="20"/>
          <w:lang w:val="af-ZA"/>
        </w:rPr>
        <w:t xml:space="preserve"> </w:t>
      </w:r>
      <w:r w:rsidR="00A161E3" w:rsidRPr="00972342">
        <w:rPr>
          <w:rFonts w:ascii="GHEA Grapalat" w:hAnsi="GHEA Grapalat" w:cs="Sylfaen"/>
          <w:b/>
          <w:sz w:val="20"/>
          <w:lang w:val="ru-RU"/>
        </w:rPr>
        <w:t>ընթացքում</w:t>
      </w:r>
      <w:r w:rsidR="00A161E3" w:rsidRPr="00972342">
        <w:rPr>
          <w:rFonts w:ascii="GHEA Grapalat" w:hAnsi="GHEA Grapalat" w:cs="Sylfaen"/>
          <w:b/>
          <w:sz w:val="20"/>
          <w:lang w:val="af-ZA"/>
        </w:rPr>
        <w:t>,</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5"/>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00F96621" w:rsidRPr="00A71D81">
        <w:rPr>
          <w:rFonts w:ascii="GHEA Grapalat" w:hAnsi="GHEA Grapalat" w:cs="Sylfaen"/>
          <w:sz w:val="20"/>
          <w:lang w:val="af-ZA"/>
        </w:rPr>
        <w:t xml:space="preserve"> </w:t>
      </w:r>
      <w:r w:rsidR="0074145B" w:rsidRPr="005573C2">
        <w:rPr>
          <w:rFonts w:ascii="GHEA Grapalat" w:hAnsi="GHEA Grapalat" w:cs="Sylfaen"/>
          <w:b/>
          <w:sz w:val="20"/>
        </w:rPr>
        <w:t>Որակավորման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ապահովման</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չափը</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հավասար</w:t>
      </w:r>
      <w:r w:rsidR="0074145B" w:rsidRPr="005573C2">
        <w:rPr>
          <w:rFonts w:ascii="GHEA Grapalat" w:hAnsi="GHEA Grapalat" w:cs="Sylfaen"/>
          <w:b/>
          <w:sz w:val="20"/>
          <w:lang w:val="af-ZA"/>
        </w:rPr>
        <w:t xml:space="preserve"> </w:t>
      </w:r>
      <w:r w:rsidR="0074145B" w:rsidRPr="005573C2">
        <w:rPr>
          <w:rFonts w:ascii="GHEA Grapalat" w:hAnsi="GHEA Grapalat" w:cs="Sylfaen"/>
          <w:b/>
          <w:sz w:val="20"/>
        </w:rPr>
        <w:t>է</w:t>
      </w:r>
      <w:r w:rsidR="0074145B" w:rsidRPr="005573C2">
        <w:rPr>
          <w:rFonts w:ascii="GHEA Grapalat" w:hAnsi="GHEA Grapalat" w:cs="Sylfaen"/>
          <w:b/>
          <w:sz w:val="20"/>
          <w:lang w:val="af-ZA"/>
        </w:rPr>
        <w:t xml:space="preserve"> </w:t>
      </w:r>
      <w:r w:rsidR="00A161E3" w:rsidRPr="005573C2">
        <w:rPr>
          <w:rFonts w:ascii="GHEA Grapalat" w:hAnsi="GHEA Grapalat" w:cs="Sylfaen"/>
          <w:b/>
          <w:sz w:val="20"/>
          <w:lang w:val="hy-AM"/>
        </w:rPr>
        <w:t xml:space="preserve"> սույն ընթացակարգի շրջանակում գնվելիք ապրանքի գնման գնի </w:t>
      </w:r>
      <w:r w:rsidR="005A72DB" w:rsidRPr="005573C2">
        <w:rPr>
          <w:rFonts w:ascii="GHEA Grapalat" w:hAnsi="GHEA Grapalat" w:cs="Sylfaen"/>
          <w:b/>
          <w:sz w:val="20"/>
          <w:lang w:val="hy-AM"/>
        </w:rPr>
        <w:t>15 տոկոսին</w:t>
      </w:r>
      <w:r w:rsidR="0074145B" w:rsidRPr="005573C2">
        <w:rPr>
          <w:rFonts w:ascii="GHEA Grapalat" w:hAnsi="GHEA Grapalat" w:cs="Sylfaen"/>
          <w:b/>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6"/>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B826B70"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003B269F" w:rsidRPr="005573C2">
        <w:rPr>
          <w:rFonts w:ascii="GHEA Grapalat" w:hAnsi="GHEA Grapalat" w:cs="Sylfaen"/>
          <w:b/>
          <w:sz w:val="20"/>
          <w:lang w:val="hy-AM"/>
        </w:rPr>
        <w:t xml:space="preserve">գնման </w:t>
      </w:r>
      <w:r w:rsidRPr="005573C2">
        <w:rPr>
          <w:rFonts w:ascii="GHEA Grapalat" w:hAnsi="GHEA Grapalat" w:cs="Sylfaen"/>
          <w:b/>
          <w:sz w:val="20"/>
          <w:lang w:val="hy-AM"/>
        </w:rPr>
        <w:t>գնի</w:t>
      </w:r>
      <w:r w:rsidRPr="005573C2">
        <w:rPr>
          <w:rFonts w:ascii="GHEA Grapalat" w:hAnsi="GHEA Grapalat" w:cs="Sylfaen"/>
          <w:b/>
          <w:sz w:val="20"/>
          <w:lang w:val="af-ZA"/>
        </w:rPr>
        <w:t xml:space="preserve"> 10 </w:t>
      </w:r>
      <w:r w:rsidRPr="005573C2">
        <w:rPr>
          <w:rFonts w:ascii="GHEA Grapalat" w:hAnsi="GHEA Grapalat" w:cs="Sylfaen"/>
          <w:b/>
          <w:sz w:val="20"/>
          <w:lang w:val="hy-AM"/>
        </w:rPr>
        <w:t>տոկոսը:</w:t>
      </w:r>
      <w:r w:rsidR="003B269F" w:rsidRPr="005573C2">
        <w:rPr>
          <w:rFonts w:ascii="GHEA Grapalat" w:hAnsi="GHEA Grapalat" w:cs="Sylfaen"/>
          <w:b/>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r w:rsidR="005573C2" w:rsidRPr="00A71D81">
        <w:rPr>
          <w:rFonts w:ascii="GHEA Grapalat" w:hAnsi="GHEA Grapalat" w:cs="Sylfaen"/>
          <w:sz w:val="20"/>
          <w:lang w:val="hy-AM"/>
        </w:rPr>
        <w:t xml:space="preserve">Պայմանագրի ապահովումը ներկայացվում է </w:t>
      </w:r>
      <w:r w:rsidR="005573C2" w:rsidRPr="006B2E9C">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3C5E3E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87003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lastRenderedPageBreak/>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E206479" w:rsidR="00096865" w:rsidRPr="00FD4E69" w:rsidRDefault="0047161E"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lastRenderedPageBreak/>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1DC67A1D" w:rsidR="00096865" w:rsidRPr="00A71D81" w:rsidRDefault="00BF4E6B"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310B34">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Գ</w:t>
      </w:r>
    </w:p>
    <w:p w14:paraId="1DE20088" w14:textId="4D216A3E" w:rsidR="00096865" w:rsidRPr="00A71D81" w:rsidRDefault="00AA0D0C"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ՀԱՅՏԸ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ՊԱՏՐԱՍՏԵԼՈՒ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8E96D6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E04174">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60E4DF5" w14:textId="77777777" w:rsidR="00E04174" w:rsidRPr="00A71D81" w:rsidRDefault="00E04174" w:rsidP="00E04174">
      <w:pPr>
        <w:pStyle w:val="norm"/>
        <w:spacing w:line="240" w:lineRule="auto"/>
        <w:ind w:firstLine="284"/>
        <w:jc w:val="right"/>
        <w:rPr>
          <w:rFonts w:ascii="GHEA Grapalat" w:hAnsi="GHEA Grapalat" w:cs="Sylfaen"/>
          <w:b/>
          <w:sz w:val="20"/>
          <w:lang w:val="es-ES"/>
        </w:rPr>
      </w:pPr>
    </w:p>
    <w:p w14:paraId="1DD1A68B" w14:textId="77777777" w:rsidR="00E04174" w:rsidRDefault="00E04174" w:rsidP="00E04174">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14:paraId="0EEEE3C3" w14:textId="5C73CEE4"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DA46B54" w14:textId="77777777" w:rsidR="00E04174" w:rsidRPr="00AE2768" w:rsidRDefault="00E04174" w:rsidP="00E04174">
      <w:pPr>
        <w:pStyle w:val="BodyTextIndent3"/>
        <w:spacing w:line="240" w:lineRule="auto"/>
        <w:jc w:val="right"/>
        <w:rPr>
          <w:rFonts w:ascii="GHEA Grapalat" w:hAnsi="GHEA Grapalat" w:cs="Arial"/>
          <w:b/>
          <w:lang w:val="es-ES"/>
        </w:rPr>
      </w:pPr>
      <w:r w:rsidRPr="00DE1E5A">
        <w:rPr>
          <w:rFonts w:ascii="GHEA Grapalat" w:hAnsi="GHEA Grapalat" w:cs="Sylfaen"/>
          <w:b/>
        </w:rPr>
        <w:t>գնանշման</w:t>
      </w:r>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47FA2CE" w:rsidR="00B2572B" w:rsidRPr="00A71D81" w:rsidRDefault="00AA0D0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5A8ACF13" w14:textId="77777777" w:rsidR="00C34244" w:rsidRPr="00A71D81" w:rsidRDefault="00C34244" w:rsidP="00C34244">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A37049D" w14:textId="77777777" w:rsidR="00C34244" w:rsidRPr="00A71D81" w:rsidRDefault="00C34244" w:rsidP="00C34244">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4BB8C66A" w14:textId="3D710852" w:rsidR="00C34244" w:rsidRPr="00A71D81" w:rsidRDefault="00C34244" w:rsidP="00C34244">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666013">
        <w:rPr>
          <w:rFonts w:ascii="GHEA Grapalat" w:hAnsi="GHEA Grapalat"/>
          <w:sz w:val="22"/>
          <w:szCs w:val="22"/>
          <w:u w:val="single"/>
          <w:lang w:val="hy-AM"/>
        </w:rPr>
        <w:t>&lt;&lt;</w:t>
      </w:r>
      <w:r>
        <w:rPr>
          <w:rFonts w:ascii="Sylfaen" w:hAnsi="Sylfaen"/>
          <w:sz w:val="22"/>
          <w:szCs w:val="22"/>
          <w:u w:val="single"/>
          <w:lang w:val="es-ES"/>
        </w:rPr>
        <w:t>Երքաղլույս</w:t>
      </w:r>
      <w:r w:rsidR="00666013">
        <w:rPr>
          <w:rFonts w:ascii="Sylfaen" w:hAnsi="Sylfaen"/>
          <w:sz w:val="22"/>
          <w:szCs w:val="22"/>
          <w:u w:val="single"/>
          <w:lang w:val="hy-AM"/>
        </w:rPr>
        <w:t>&gt;&gt;</w:t>
      </w:r>
      <w:r>
        <w:rPr>
          <w:rFonts w:ascii="Sylfaen" w:hAnsi="Sylfaen"/>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D52874">
        <w:rPr>
          <w:rFonts w:ascii="GHEA Grapalat" w:hAnsi="GHEA Grapalat"/>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0AA0A003" w14:textId="77777777" w:rsidR="00C34244" w:rsidRPr="00A71D81" w:rsidRDefault="00C34244" w:rsidP="00C34244">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4F273BDA" w14:textId="77777777" w:rsidR="00C34244" w:rsidRPr="00A71D81" w:rsidRDefault="00C34244" w:rsidP="00C34244">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u w:val="single"/>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2F2FECD8" w14:textId="77777777" w:rsidR="00C34244" w:rsidRPr="00A71D81" w:rsidRDefault="00C34244" w:rsidP="00C34244">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C9DDB5B" w14:textId="77777777" w:rsidR="00C34244" w:rsidRDefault="00C34244" w:rsidP="00C34244">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2EF51770" w14:textId="77777777" w:rsidR="00C34244" w:rsidRDefault="00C34244" w:rsidP="00C34244">
      <w:pPr>
        <w:jc w:val="both"/>
        <w:rPr>
          <w:rFonts w:ascii="GHEA Grapalat" w:hAnsi="GHEA Grapalat"/>
          <w:sz w:val="12"/>
          <w:szCs w:val="12"/>
          <w:u w:val="single"/>
          <w:lang w:val="es-ES"/>
        </w:rPr>
      </w:pPr>
    </w:p>
    <w:p w14:paraId="0B90F450" w14:textId="77777777" w:rsidR="00C34244" w:rsidRDefault="00C34244" w:rsidP="00C34244">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52F9659F" w14:textId="77777777" w:rsidR="00C34244" w:rsidRDefault="00C34244" w:rsidP="00C34244">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44BC6652" w14:textId="77777777" w:rsidR="00C34244" w:rsidRDefault="00C34244" w:rsidP="00C34244">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5AD21D8" w:rsidR="00E56508" w:rsidRPr="00AE74A0" w:rsidRDefault="00C34244"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w:t>
      </w:r>
      <w:r w:rsidRPr="00AE74A0">
        <w:rPr>
          <w:rFonts w:ascii="GHEA Grapalat" w:hAnsi="GHEA Grapalat" w:cs="Arial"/>
          <w:sz w:val="20"/>
          <w:szCs w:val="20"/>
          <w:lang w:val="es-ES"/>
        </w:rPr>
        <w:t>հրավերով սահմանված մասնակցության իրավունքի պահանջներին</w:t>
      </w:r>
      <w:r>
        <w:rPr>
          <w:rFonts w:ascii="GHEA Grapalat" w:hAnsi="GHEA Grapalat" w:cs="Arial"/>
          <w:sz w:val="20"/>
          <w:szCs w:val="20"/>
          <w:lang w:val="hy-AM"/>
        </w:rPr>
        <w:t xml:space="preserve"> և</w:t>
      </w:r>
      <w:r w:rsidRPr="0096457E">
        <w:rPr>
          <w:rFonts w:ascii="GHEA Grapalat" w:hAnsi="GHEA Grapalat" w:cs="Arial"/>
          <w:sz w:val="20"/>
          <w:szCs w:val="20"/>
          <w:lang w:val="es-ES"/>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sz w:val="20"/>
          <w:u w:val="single"/>
          <w:lang w:val="es-ES"/>
        </w:rPr>
        <w:t xml:space="preserve">                         </w:t>
      </w:r>
      <w:r w:rsidR="00E56508" w:rsidRPr="00AE74A0">
        <w:rPr>
          <w:rFonts w:ascii="GHEA Grapalat" w:hAnsi="GHEA Grapalat"/>
          <w:sz w:val="20"/>
          <w:u w:val="single"/>
          <w:lang w:val="hy-AM"/>
        </w:rPr>
        <w:t xml:space="preserve">          </w:t>
      </w:r>
      <w:r w:rsidR="00E56508" w:rsidRPr="00AE74A0">
        <w:rPr>
          <w:rFonts w:ascii="GHEA Grapalat" w:hAnsi="GHEA Grapalat"/>
          <w:lang w:val="hy-AM"/>
        </w:rPr>
        <w:t>-</w:t>
      </w:r>
      <w:r w:rsidR="00E56508" w:rsidRPr="00AE74A0">
        <w:rPr>
          <w:rFonts w:ascii="GHEA Grapalat" w:hAnsi="GHEA Grapalat" w:cs="Arial"/>
          <w:sz w:val="20"/>
          <w:szCs w:val="20"/>
          <w:lang w:val="es-ES"/>
        </w:rPr>
        <w:t>ն</w:t>
      </w:r>
      <w:r w:rsidR="00E56508" w:rsidRPr="00AE74A0">
        <w:rPr>
          <w:rFonts w:ascii="GHEA Grapalat" w:hAnsi="GHEA Grapalat" w:cs="Sylfaen"/>
          <w:sz w:val="20"/>
          <w:lang w:val="hy-AM"/>
        </w:rPr>
        <w:t xml:space="preserve"> պարտավորվում է </w:t>
      </w:r>
    </w:p>
    <w:p w14:paraId="02DFB684" w14:textId="72A5CBF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C34244">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53ED39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C34244" w:rsidRPr="00D52874">
        <w:rPr>
          <w:rFonts w:ascii="GHEA Grapalat" w:hAnsi="GHEA Grapalat"/>
          <w:lang w:val="es-ES"/>
        </w:rPr>
        <w:t>«</w:t>
      </w:r>
      <w:r w:rsidR="00C34244" w:rsidRPr="00BC71BD">
        <w:rPr>
          <w:rFonts w:ascii="GHEA Grapalat" w:hAnsi="GHEA Grapalat" w:cs="Sylfaen"/>
          <w:b/>
          <w:lang w:val="hy-AM"/>
        </w:rPr>
        <w:t>ԵՔԼ-</w:t>
      </w:r>
      <w:r w:rsidR="00C34244" w:rsidRPr="005844C3">
        <w:rPr>
          <w:rFonts w:ascii="GHEA Grapalat" w:hAnsi="GHEA Grapalat" w:cs="Sylfaen"/>
          <w:b/>
          <w:lang w:val="hy-AM"/>
        </w:rPr>
        <w:t>ԳՀ</w:t>
      </w:r>
      <w:r w:rsidR="00C34244" w:rsidRPr="00752623">
        <w:rPr>
          <w:rFonts w:ascii="GHEA Grapalat" w:hAnsi="GHEA Grapalat" w:cs="Sylfaen"/>
          <w:b/>
          <w:lang w:val="hy-AM"/>
        </w:rPr>
        <w:t>ԱՊՁԲ</w:t>
      </w:r>
      <w:r w:rsidR="00C34244" w:rsidRPr="00752623">
        <w:rPr>
          <w:rFonts w:ascii="GHEA Grapalat" w:hAnsi="GHEA Grapalat"/>
          <w:b/>
          <w:lang w:val="es-ES"/>
        </w:rPr>
        <w:t>-</w:t>
      </w:r>
      <w:r w:rsidR="00595E4B">
        <w:rPr>
          <w:rFonts w:ascii="GHEA Grapalat" w:hAnsi="GHEA Grapalat"/>
          <w:b/>
          <w:lang w:val="es-ES"/>
        </w:rPr>
        <w:t>25/3</w:t>
      </w:r>
      <w:r w:rsidR="00C34244" w:rsidRPr="00D52874">
        <w:rPr>
          <w:rFonts w:ascii="GHEA Grapalat" w:hAnsi="GHEA Grapalat"/>
          <w:lang w:val="es-ES"/>
        </w:rPr>
        <w:t>»</w:t>
      </w:r>
      <w:r w:rsidR="00C34244" w:rsidRPr="00752623">
        <w:rPr>
          <w:rFonts w:ascii="GHEA Grapalat" w:hAnsi="GHEA Grapalat"/>
          <w:b/>
          <w:lang w:val="es-ES"/>
        </w:rPr>
        <w:t xml:space="preserve">  </w:t>
      </w:r>
      <w:r w:rsidR="00C34244" w:rsidRPr="00A71D81">
        <w:rPr>
          <w:rFonts w:ascii="GHEA Grapalat" w:hAnsi="GHEA Grapalat"/>
          <w:sz w:val="20"/>
          <w:szCs w:val="20"/>
          <w:lang w:val="es-ES"/>
        </w:rPr>
        <w:t xml:space="preserve"> </w:t>
      </w:r>
      <w:r w:rsidR="00C34244" w:rsidRPr="00A71D81">
        <w:rPr>
          <w:rFonts w:ascii="GHEA Grapalat" w:hAnsi="GHEA Grapalat" w:cs="Arial"/>
          <w:sz w:val="20"/>
          <w:szCs w:val="20"/>
          <w:lang w:val="es-ES"/>
        </w:rPr>
        <w:t xml:space="preserve">ծածկագրով </w:t>
      </w:r>
      <w:r w:rsidR="00C34244">
        <w:rPr>
          <w:rFonts w:ascii="GHEA Grapalat" w:hAnsi="GHEA Grapalat" w:cs="Arial"/>
          <w:sz w:val="20"/>
          <w:szCs w:val="20"/>
          <w:lang w:val="es-ES"/>
        </w:rPr>
        <w:t>գնանշման հարցմանը</w:t>
      </w:r>
      <w:r w:rsidR="00C34244" w:rsidRPr="00A71D81">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19373EA6" w14:textId="053F1E00" w:rsidR="00783E68" w:rsidRPr="00AE2768" w:rsidRDefault="00783E68" w:rsidP="00783E68">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76B2611" w14:textId="77777777" w:rsidR="00783E68" w:rsidRPr="00AE2768" w:rsidRDefault="00783E68" w:rsidP="00783E68">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70C31956" w14:textId="4D371F20" w:rsidR="00C34244" w:rsidRDefault="00C34244" w:rsidP="00C34244">
      <w:pPr>
        <w:ind w:firstLine="567"/>
        <w:jc w:val="both"/>
        <w:rPr>
          <w:rFonts w:ascii="GHEA Grapalat" w:hAnsi="GHEA Grapalat"/>
          <w:sz w:val="20"/>
          <w:vertAlign w:val="superscript"/>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Pr>
          <w:rFonts w:ascii="GHEA Grapalat" w:hAnsi="GHEA Grapalat" w:cs="Arial"/>
          <w:sz w:val="20"/>
          <w:szCs w:val="20"/>
          <w:lang w:val="es-ES"/>
        </w:rPr>
        <w:t xml:space="preserve"> </w:t>
      </w:r>
      <w:r w:rsidRPr="00D52874">
        <w:rPr>
          <w:rFonts w:ascii="GHEA Grapalat" w:hAnsi="GHEA Grapalat"/>
          <w:lang w:val="es-ES"/>
        </w:rPr>
        <w:t>«</w:t>
      </w:r>
      <w:r w:rsidRPr="00BC71BD">
        <w:rPr>
          <w:rFonts w:ascii="GHEA Grapalat" w:hAnsi="GHEA Grapalat" w:cs="Sylfaen"/>
          <w:b/>
          <w:lang w:val="hy-AM"/>
        </w:rPr>
        <w:t>ԵՔԼ-</w:t>
      </w:r>
      <w:r w:rsidRPr="008C1D39">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lang w:val="es-ES"/>
        </w:rPr>
        <w:t>»</w:t>
      </w:r>
      <w:r w:rsidRPr="00752623">
        <w:rPr>
          <w:rFonts w:ascii="GHEA Grapalat" w:hAnsi="GHEA Grapalat"/>
          <w:b/>
          <w:lang w:val="es-ES"/>
        </w:rPr>
        <w:t xml:space="preserve">  </w:t>
      </w:r>
      <w:r w:rsidRPr="00A71D81">
        <w:rPr>
          <w:rFonts w:ascii="GHEA Grapalat" w:hAnsi="GHEA Grapalat"/>
          <w:sz w:val="20"/>
          <w:szCs w:val="20"/>
          <w:lang w:val="es-ES"/>
        </w:rPr>
        <w:t xml:space="preserve"> </w:t>
      </w:r>
      <w:r w:rsidRPr="00A71D81">
        <w:rPr>
          <w:rFonts w:ascii="GHEA Grapalat" w:hAnsi="GHEA Grapalat"/>
          <w:sz w:val="20"/>
          <w:vertAlign w:val="superscript"/>
          <w:lang w:val="es-ES"/>
        </w:rPr>
        <w:t xml:space="preserve">                                                    </w:t>
      </w:r>
    </w:p>
    <w:p w14:paraId="07AFDF33" w14:textId="77777777" w:rsidR="00C34244" w:rsidRPr="00A71D81" w:rsidRDefault="00C34244" w:rsidP="00C34244">
      <w:pPr>
        <w:ind w:firstLine="567"/>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1124AD3" w14:textId="77777777" w:rsidR="00C34244" w:rsidRPr="00A71D81" w:rsidRDefault="00C34244" w:rsidP="00C34244">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42A1D81" w14:textId="0582C8A0" w:rsidR="00783E68" w:rsidRPr="00AE2768" w:rsidRDefault="00783E68" w:rsidP="00783E68">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2EBA9F6D" w14:textId="77777777" w:rsidR="00783E68" w:rsidRPr="00AE2768" w:rsidRDefault="00783E68" w:rsidP="00783E68">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4840F05" w14:textId="77777777" w:rsidR="00E04174" w:rsidRDefault="00E04174" w:rsidP="002929EF">
      <w:pPr>
        <w:pStyle w:val="BodyTextIndent3"/>
        <w:spacing w:line="240" w:lineRule="auto"/>
        <w:ind w:firstLine="0"/>
        <w:jc w:val="center"/>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6459E835"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682E321C"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4F455BD9"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6A3EB894" w14:textId="77777777" w:rsidR="006B44A1"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p>
    <w:p w14:paraId="2E1D2B07" w14:textId="77777777" w:rsidR="006B44A1" w:rsidRDefault="006B44A1" w:rsidP="000B1088">
      <w:pPr>
        <w:pStyle w:val="BodyTextIndent3"/>
        <w:spacing w:line="240" w:lineRule="auto"/>
        <w:ind w:firstLine="0"/>
        <w:jc w:val="right"/>
        <w:rPr>
          <w:rFonts w:ascii="GHEA Grapalat" w:hAnsi="GHEA Grapalat"/>
          <w:b/>
          <w:lang w:val="hy-AM"/>
        </w:rPr>
      </w:pPr>
    </w:p>
    <w:p w14:paraId="30088A2E" w14:textId="77777777" w:rsidR="006B44A1" w:rsidRDefault="006B44A1" w:rsidP="000B1088">
      <w:pPr>
        <w:pStyle w:val="BodyTextIndent3"/>
        <w:spacing w:line="240" w:lineRule="auto"/>
        <w:ind w:firstLine="0"/>
        <w:jc w:val="right"/>
        <w:rPr>
          <w:rFonts w:ascii="GHEA Grapalat" w:hAnsi="GHEA Grapalat"/>
          <w:b/>
          <w:lang w:val="hy-AM"/>
        </w:rPr>
      </w:pPr>
    </w:p>
    <w:p w14:paraId="52A9E100" w14:textId="77777777" w:rsidR="006B44A1" w:rsidRDefault="006B44A1" w:rsidP="000B1088">
      <w:pPr>
        <w:pStyle w:val="BodyTextIndent3"/>
        <w:spacing w:line="240" w:lineRule="auto"/>
        <w:ind w:firstLine="0"/>
        <w:jc w:val="right"/>
        <w:rPr>
          <w:rFonts w:ascii="GHEA Grapalat" w:hAnsi="GHEA Grapalat"/>
          <w:b/>
          <w:lang w:val="hy-AM"/>
        </w:rPr>
      </w:pPr>
    </w:p>
    <w:p w14:paraId="5A29921E" w14:textId="77777777" w:rsidR="006B44A1" w:rsidRDefault="006B44A1" w:rsidP="000B1088">
      <w:pPr>
        <w:pStyle w:val="BodyTextIndent3"/>
        <w:spacing w:line="240" w:lineRule="auto"/>
        <w:ind w:firstLine="0"/>
        <w:jc w:val="right"/>
        <w:rPr>
          <w:rFonts w:ascii="GHEA Grapalat" w:hAnsi="GHEA Grapalat"/>
          <w:b/>
          <w:lang w:val="hy-AM"/>
        </w:rPr>
      </w:pPr>
    </w:p>
    <w:p w14:paraId="07D76FEE" w14:textId="77777777" w:rsidR="006B44A1" w:rsidRDefault="006B44A1" w:rsidP="000B1088">
      <w:pPr>
        <w:pStyle w:val="BodyTextIndent3"/>
        <w:spacing w:line="240" w:lineRule="auto"/>
        <w:ind w:firstLine="0"/>
        <w:jc w:val="right"/>
        <w:rPr>
          <w:rFonts w:ascii="GHEA Grapalat" w:hAnsi="GHEA Grapalat"/>
          <w:b/>
          <w:lang w:val="hy-AM"/>
        </w:rPr>
      </w:pPr>
    </w:p>
    <w:p w14:paraId="6EEDA791" w14:textId="77777777" w:rsidR="006B44A1" w:rsidRDefault="006B44A1" w:rsidP="000B1088">
      <w:pPr>
        <w:pStyle w:val="BodyTextIndent3"/>
        <w:spacing w:line="240" w:lineRule="auto"/>
        <w:ind w:firstLine="0"/>
        <w:jc w:val="right"/>
        <w:rPr>
          <w:rFonts w:ascii="GHEA Grapalat" w:hAnsi="GHEA Grapalat"/>
          <w:b/>
          <w:lang w:val="hy-AM"/>
        </w:rPr>
      </w:pPr>
    </w:p>
    <w:p w14:paraId="2E426907" w14:textId="77777777" w:rsidR="006B44A1" w:rsidRDefault="006B44A1" w:rsidP="000B1088">
      <w:pPr>
        <w:pStyle w:val="BodyTextIndent3"/>
        <w:spacing w:line="240" w:lineRule="auto"/>
        <w:ind w:firstLine="0"/>
        <w:jc w:val="right"/>
        <w:rPr>
          <w:rFonts w:ascii="GHEA Grapalat" w:hAnsi="GHEA Grapalat"/>
          <w:b/>
          <w:lang w:val="hy-AM"/>
        </w:rPr>
      </w:pPr>
    </w:p>
    <w:p w14:paraId="44C3F50E" w14:textId="77777777" w:rsidR="006B44A1" w:rsidRDefault="006B44A1" w:rsidP="000B1088">
      <w:pPr>
        <w:pStyle w:val="BodyTextIndent3"/>
        <w:spacing w:line="240" w:lineRule="auto"/>
        <w:ind w:firstLine="0"/>
        <w:jc w:val="right"/>
        <w:rPr>
          <w:rFonts w:ascii="GHEA Grapalat" w:hAnsi="GHEA Grapalat"/>
          <w:b/>
          <w:lang w:val="hy-AM"/>
        </w:rPr>
      </w:pPr>
    </w:p>
    <w:p w14:paraId="2C9CE6D0" w14:textId="77777777" w:rsidR="006B44A1" w:rsidRDefault="006B44A1" w:rsidP="000B1088">
      <w:pPr>
        <w:pStyle w:val="BodyTextIndent3"/>
        <w:spacing w:line="240" w:lineRule="auto"/>
        <w:ind w:firstLine="0"/>
        <w:jc w:val="right"/>
        <w:rPr>
          <w:rFonts w:ascii="GHEA Grapalat" w:hAnsi="GHEA Grapalat"/>
          <w:b/>
          <w:lang w:val="hy-AM"/>
        </w:rPr>
      </w:pPr>
    </w:p>
    <w:p w14:paraId="1A4F9367" w14:textId="77777777" w:rsidR="006B44A1" w:rsidRDefault="006B44A1" w:rsidP="000B1088">
      <w:pPr>
        <w:pStyle w:val="BodyTextIndent3"/>
        <w:spacing w:line="240" w:lineRule="auto"/>
        <w:ind w:firstLine="0"/>
        <w:jc w:val="right"/>
        <w:rPr>
          <w:rFonts w:ascii="GHEA Grapalat" w:hAnsi="GHEA Grapalat"/>
          <w:b/>
          <w:lang w:val="hy-AM"/>
        </w:rPr>
      </w:pPr>
    </w:p>
    <w:p w14:paraId="2322DD11" w14:textId="79D6A816" w:rsidR="006B44A1" w:rsidRDefault="006B44A1" w:rsidP="000B1088">
      <w:pPr>
        <w:pStyle w:val="BodyTextIndent3"/>
        <w:spacing w:line="240" w:lineRule="auto"/>
        <w:ind w:firstLine="0"/>
        <w:jc w:val="right"/>
        <w:rPr>
          <w:rFonts w:ascii="GHEA Grapalat" w:hAnsi="GHEA Grapalat"/>
          <w:b/>
          <w:lang w:val="hy-AM"/>
        </w:rPr>
      </w:pPr>
    </w:p>
    <w:p w14:paraId="77332829" w14:textId="0B878D27"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6593A14F" w14:textId="039579F2" w:rsidR="0033195B" w:rsidRPr="00AE2768" w:rsidRDefault="0033195B" w:rsidP="0033195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BA03ED8" w14:textId="77777777" w:rsidR="0033195B" w:rsidRPr="00AE2768" w:rsidRDefault="0033195B" w:rsidP="0033195B">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4DB9757D" w14:textId="34E6EB7B" w:rsidR="00211D72" w:rsidRPr="00A71D81" w:rsidRDefault="00211D72" w:rsidP="00211D7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D52874">
        <w:rPr>
          <w:rFonts w:ascii="GHEA Grapalat" w:hAnsi="GHEA Grapalat"/>
          <w:lang w:val="es-ES"/>
        </w:rPr>
        <w:t>«</w:t>
      </w:r>
      <w:r w:rsidRPr="00BC71BD">
        <w:rPr>
          <w:rFonts w:ascii="GHEA Grapalat" w:hAnsi="GHEA Grapalat" w:cs="Sylfaen"/>
          <w:b/>
          <w:lang w:val="hy-AM"/>
        </w:rPr>
        <w:t>ԵՔԼ-</w:t>
      </w:r>
      <w:r w:rsidRPr="005844C3">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lang w:val="es-ES"/>
        </w:rPr>
        <w:t>»</w:t>
      </w:r>
      <w:r>
        <w:rPr>
          <w:rFonts w:ascii="GHEA Grapalat" w:hAnsi="GHEA Grapalat"/>
          <w:b/>
          <w:lang w:val="es-ES"/>
        </w:rPr>
        <w:t xml:space="preserve"> </w:t>
      </w: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5844C3">
        <w:rPr>
          <w:rFonts w:ascii="GHEA Grapalat" w:hAnsi="GHEA Grapalat"/>
          <w:sz w:val="20"/>
          <w:u w:val="single"/>
          <w:lang w:val="hy-AM"/>
        </w:rPr>
        <w:t xml:space="preserve"> </w:t>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EDD2588" w14:textId="77777777" w:rsidR="00211D72" w:rsidRPr="00A71D81" w:rsidRDefault="00211D72" w:rsidP="00211D7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64F5CC8A" w14:textId="77777777" w:rsidR="00211D72" w:rsidRPr="00A71D81" w:rsidRDefault="00211D72" w:rsidP="00211D7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1C24A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1C24A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1C24A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1C24A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26F8225"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0E7F2E15" w14:textId="71E4E967" w:rsidR="0033195B" w:rsidRPr="00AE2768" w:rsidRDefault="0033195B" w:rsidP="0033195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017A25D" w14:textId="77777777" w:rsidR="0033195B" w:rsidRPr="00AE2768" w:rsidRDefault="0033195B" w:rsidP="0033195B">
      <w:pPr>
        <w:pStyle w:val="BodyTextIndent3"/>
        <w:spacing w:line="240" w:lineRule="auto"/>
        <w:jc w:val="right"/>
        <w:rPr>
          <w:rFonts w:ascii="GHEA Grapalat" w:hAnsi="GHEA Grapalat" w:cs="Arial"/>
          <w:b/>
          <w:lang w:val="es-ES"/>
        </w:rPr>
      </w:pPr>
      <w:r w:rsidRPr="00DE1E5A">
        <w:rPr>
          <w:rFonts w:ascii="GHEA Grapalat" w:hAnsi="GHEA Grapalat" w:cs="Sylfaen"/>
          <w:b/>
        </w:rPr>
        <w:t>գնանշման</w:t>
      </w:r>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EB062DA" w14:textId="7084EB93" w:rsidR="006B44A1" w:rsidRPr="00F34FC0" w:rsidRDefault="006B44A1" w:rsidP="006B44A1">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2A69CC">
        <w:rPr>
          <w:rFonts w:ascii="GHEA Grapalat" w:hAnsi="GHEA Grapalat" w:cs="GHEA Grapalat"/>
          <w:sz w:val="20"/>
          <w:szCs w:val="20"/>
          <w:lang w:val="hy-AM"/>
        </w:rPr>
        <w:t>&lt;&lt;</w:t>
      </w:r>
      <w:r w:rsidRPr="00067A33">
        <w:rPr>
          <w:rFonts w:ascii="Sylfaen" w:hAnsi="Sylfaen" w:cs="GHEA Grapalat"/>
          <w:b/>
          <w:sz w:val="22"/>
          <w:szCs w:val="20"/>
          <w:u w:val="single"/>
          <w:lang w:val="pt-BR"/>
        </w:rPr>
        <w:t>Երքաղլույս</w:t>
      </w:r>
      <w:r w:rsidR="002A69CC">
        <w:rPr>
          <w:rFonts w:ascii="Sylfaen" w:hAnsi="Sylfaen" w:cs="GHEA Grapalat"/>
          <w:b/>
          <w:sz w:val="22"/>
          <w:szCs w:val="20"/>
          <w:u w:val="single"/>
          <w:lang w:val="hy-AM"/>
        </w:rPr>
        <w:t>&gt;&gt;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DB72806"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DDA4562"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FC7B91E"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69AC2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EC1534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1C24A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1C24A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1C24A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1C24A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1C24A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8DA31CE" w:rsidR="00FC4DC4" w:rsidRDefault="00631658" w:rsidP="00E04174">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4558A3C" w14:textId="65B5A691" w:rsidR="00631658" w:rsidRPr="00A71D81" w:rsidRDefault="00631658" w:rsidP="00631658">
      <w:pPr>
        <w:jc w:val="right"/>
        <w:rPr>
          <w:rFonts w:ascii="GHEA Grapalat" w:hAnsi="GHEA Grapalat" w:cs="GHEA Grapalat"/>
          <w:i/>
          <w:sz w:val="18"/>
          <w:szCs w:val="18"/>
          <w:lang w:val="hy-AM"/>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04C3F6E6" w14:textId="7822214B" w:rsidR="00E04174" w:rsidRPr="00AE2768" w:rsidRDefault="00E04174" w:rsidP="00E04174">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595E4B">
        <w:rPr>
          <w:rFonts w:ascii="GHEA Grapalat" w:hAnsi="GHEA Grapalat"/>
          <w:b/>
          <w:lang w:val="es-ES"/>
        </w:rPr>
        <w:t>25/3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CE39072" w14:textId="77777777" w:rsidR="00E04174" w:rsidRPr="00AE2768" w:rsidRDefault="00E04174" w:rsidP="00E04174">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D228FA9" w14:textId="31343350" w:rsidR="00F52780" w:rsidRDefault="00631658" w:rsidP="00F52780">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00F52780" w:rsidRPr="00F34FC0">
        <w:rPr>
          <w:rFonts w:ascii="GHEA Grapalat" w:hAnsi="GHEA Grapalat" w:cs="GHEA Grapalat"/>
          <w:sz w:val="20"/>
          <w:szCs w:val="20"/>
          <w:lang w:val="pt-BR"/>
        </w:rPr>
        <w:t xml:space="preserve">Ընկերությունը մասնակցում է </w:t>
      </w:r>
      <w:r w:rsidR="004C09AB">
        <w:rPr>
          <w:rFonts w:ascii="GHEA Grapalat" w:hAnsi="GHEA Grapalat" w:cs="GHEA Grapalat"/>
          <w:sz w:val="20"/>
          <w:szCs w:val="20"/>
          <w:lang w:val="hy-AM"/>
        </w:rPr>
        <w:t>&lt;&lt;</w:t>
      </w:r>
      <w:r w:rsidR="00F52780" w:rsidRPr="00067A33">
        <w:rPr>
          <w:rFonts w:ascii="Sylfaen" w:hAnsi="Sylfaen" w:cs="GHEA Grapalat"/>
          <w:b/>
          <w:sz w:val="22"/>
          <w:szCs w:val="20"/>
          <w:u w:val="single"/>
          <w:lang w:val="pt-BR"/>
        </w:rPr>
        <w:t>Երքաղլույս</w:t>
      </w:r>
      <w:r w:rsidR="004C09AB">
        <w:rPr>
          <w:rFonts w:ascii="Sylfaen" w:hAnsi="Sylfaen" w:cs="GHEA Grapalat"/>
          <w:b/>
          <w:sz w:val="22"/>
          <w:szCs w:val="20"/>
          <w:u w:val="single"/>
          <w:lang w:val="hy-AM"/>
        </w:rPr>
        <w:t>&gt;&gt;</w:t>
      </w:r>
      <w:r w:rsidR="00F52780" w:rsidRPr="00067A33">
        <w:rPr>
          <w:rFonts w:ascii="Sylfaen" w:hAnsi="Sylfaen" w:cs="GHEA Grapalat"/>
          <w:b/>
          <w:sz w:val="22"/>
          <w:szCs w:val="20"/>
          <w:u w:val="single"/>
          <w:lang w:val="pt-BR"/>
        </w:rPr>
        <w:t xml:space="preserve"> ՓԲԸ-ի</w:t>
      </w:r>
      <w:r w:rsidR="00F52780" w:rsidRPr="00F34FC0">
        <w:rPr>
          <w:rFonts w:ascii="GHEA Grapalat" w:hAnsi="GHEA Grapalat" w:cs="GHEA Grapalat"/>
          <w:sz w:val="20"/>
          <w:szCs w:val="20"/>
          <w:lang w:val="pt-BR"/>
        </w:rPr>
        <w:t xml:space="preserve">  (այսուհետ` Պատվիրատու) կողմից կազմակերպված </w:t>
      </w:r>
      <w:r w:rsidR="00F52780" w:rsidRPr="00D52874">
        <w:rPr>
          <w:rFonts w:ascii="GHEA Grapalat" w:hAnsi="GHEA Grapalat"/>
          <w:lang w:val="es-ES"/>
        </w:rPr>
        <w:t>«</w:t>
      </w:r>
      <w:r w:rsidR="00F52780" w:rsidRPr="00BC71BD">
        <w:rPr>
          <w:rFonts w:ascii="Sylfaen" w:hAnsi="Sylfaen" w:cs="Sylfaen"/>
          <w:b/>
          <w:lang w:val="hy-AM"/>
        </w:rPr>
        <w:t>ԵՔԼ</w:t>
      </w:r>
      <w:r w:rsidR="00F52780" w:rsidRPr="00BC71BD">
        <w:rPr>
          <w:rFonts w:ascii="GHEA Grapalat" w:hAnsi="GHEA Grapalat" w:cs="Sylfaen"/>
          <w:b/>
          <w:lang w:val="hy-AM"/>
        </w:rPr>
        <w:t>-</w:t>
      </w:r>
      <w:r w:rsidR="00F52780" w:rsidRPr="004C3F22">
        <w:rPr>
          <w:rFonts w:ascii="Sylfaen" w:hAnsi="Sylfaen" w:cs="Sylfaen"/>
          <w:b/>
          <w:lang w:val="hy-AM"/>
        </w:rPr>
        <w:t>ԳՀ</w:t>
      </w:r>
      <w:r w:rsidR="00F52780" w:rsidRPr="00752623">
        <w:rPr>
          <w:rFonts w:ascii="Sylfaen" w:hAnsi="Sylfaen" w:cs="Sylfaen"/>
          <w:b/>
          <w:lang w:val="hy-AM"/>
        </w:rPr>
        <w:t>ԱՊՁԲ</w:t>
      </w:r>
      <w:r w:rsidR="00F52780" w:rsidRPr="00752623">
        <w:rPr>
          <w:rFonts w:ascii="GHEA Grapalat" w:hAnsi="GHEA Grapalat"/>
          <w:b/>
          <w:lang w:val="es-ES"/>
        </w:rPr>
        <w:t>-</w:t>
      </w:r>
      <w:r w:rsidR="00595E4B">
        <w:rPr>
          <w:rFonts w:ascii="GHEA Grapalat" w:hAnsi="GHEA Grapalat"/>
          <w:b/>
          <w:lang w:val="es-ES"/>
        </w:rPr>
        <w:t>25/3</w:t>
      </w:r>
      <w:r w:rsidR="00F52780" w:rsidRPr="00D52874">
        <w:rPr>
          <w:rFonts w:ascii="GHEA Grapalat" w:hAnsi="GHEA Grapalat"/>
          <w:lang w:val="es-ES"/>
        </w:rPr>
        <w:t>»</w:t>
      </w:r>
      <w:r w:rsidR="00F52780">
        <w:rPr>
          <w:rFonts w:ascii="GHEA Grapalat" w:hAnsi="GHEA Grapalat"/>
          <w:lang w:val="es-ES"/>
        </w:rPr>
        <w:t xml:space="preserve"> </w:t>
      </w:r>
      <w:r w:rsidR="00F52780" w:rsidRPr="00F34FC0">
        <w:rPr>
          <w:rFonts w:ascii="GHEA Grapalat" w:hAnsi="GHEA Grapalat" w:cs="GHEA Grapalat"/>
          <w:sz w:val="20"/>
          <w:szCs w:val="20"/>
          <w:lang w:val="pt-BR"/>
        </w:rPr>
        <w:t>ծածկագրով գնման ընթացակարգին:</w:t>
      </w:r>
    </w:p>
    <w:p w14:paraId="314CA090" w14:textId="71EE19A3" w:rsidR="00631658" w:rsidRPr="00A71D81" w:rsidRDefault="00631658" w:rsidP="00F52780">
      <w:pPr>
        <w:ind w:left="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E5EB2"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DCFD32"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DE5EB2"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9C805DE" w:rsidR="00DE5EB2" w:rsidRPr="00A71D81" w:rsidRDefault="00DE5EB2" w:rsidP="00DE5EB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E5EB2"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30C79E5"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DE5EB2"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6FE6647"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DE5EB2"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9306D0D" w:rsidR="00DE5EB2" w:rsidRPr="00A71D81" w:rsidRDefault="00DE5EB2" w:rsidP="00DE5EB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1C24A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1C24A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1C24A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1C24A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1C24A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0DD8B22" w14:textId="1E38FD65" w:rsidR="00CB5EFD" w:rsidRPr="00A71D81" w:rsidRDefault="00334B2F" w:rsidP="00E04174">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1C44D8DC" w14:textId="14C4AD69" w:rsidR="0033195B" w:rsidRPr="00AE2768" w:rsidRDefault="0033195B" w:rsidP="0033195B">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166BE1">
        <w:rPr>
          <w:rFonts w:ascii="GHEA Grapalat" w:hAnsi="GHEA Grapalat"/>
          <w:b/>
          <w:lang w:val="es-ES"/>
        </w:rPr>
        <w:t>25/3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18403E86" w14:textId="77777777" w:rsidR="0033195B" w:rsidRPr="00AE2768" w:rsidRDefault="0033195B" w:rsidP="0033195B">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0E617241" w14:textId="77777777" w:rsidR="00FE1713" w:rsidRPr="00752623" w:rsidRDefault="00FE1713" w:rsidP="00FE171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4B68EC79" w14:textId="77777777" w:rsidR="00FE1713" w:rsidRPr="00752623" w:rsidRDefault="00FE1713" w:rsidP="00FE171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1344B507" w14:textId="456AA727" w:rsidR="00FE1713" w:rsidRPr="00752623" w:rsidRDefault="00FE1713" w:rsidP="00FE1713">
      <w:pPr>
        <w:ind w:left="-142" w:firstLine="142"/>
        <w:jc w:val="center"/>
        <w:rPr>
          <w:rFonts w:ascii="GHEA Grapalat" w:hAnsi="GHEA Grapalat" w:cs="Sylfaen"/>
          <w:sz w:val="20"/>
          <w:lang w:val="hy-AM"/>
        </w:rPr>
      </w:pPr>
      <w:r w:rsidRPr="00752623">
        <w:rPr>
          <w:rFonts w:ascii="GHEA Grapalat" w:hAnsi="GHEA Grapalat"/>
          <w:b/>
          <w:lang w:val="hy-AM"/>
        </w:rPr>
        <w:t>N</w:t>
      </w:r>
      <w:r w:rsidRPr="003D7A72">
        <w:rPr>
          <w:rFonts w:ascii="GHEA Grapalat" w:hAnsi="GHEA Grapalat"/>
          <w:b/>
          <w:lang w:val="hy-AM"/>
        </w:rPr>
        <w:t xml:space="preserve"> </w:t>
      </w:r>
      <w:r w:rsidRPr="002F58FE">
        <w:rPr>
          <w:rFonts w:ascii="GHEA Grapalat" w:hAnsi="GHEA Grapalat"/>
          <w:b/>
          <w:lang w:val="hy-AM"/>
        </w:rPr>
        <w:t xml:space="preserve"> </w:t>
      </w:r>
      <w:r w:rsidRPr="00D52874">
        <w:rPr>
          <w:rFonts w:ascii="GHEA Grapalat" w:hAnsi="GHEA Grapalat"/>
          <w:lang w:val="es-ES"/>
        </w:rPr>
        <w:t>«</w:t>
      </w:r>
      <w:r w:rsidRPr="00BC71BD">
        <w:rPr>
          <w:rFonts w:ascii="Sylfaen" w:hAnsi="Sylfaen" w:cs="Sylfaen"/>
          <w:b/>
          <w:lang w:val="hy-AM"/>
        </w:rPr>
        <w:t>ԵՔԼ</w:t>
      </w:r>
      <w:r w:rsidRPr="00BC71BD">
        <w:rPr>
          <w:rFonts w:ascii="GHEA Grapalat" w:hAnsi="GHEA Grapalat" w:cs="Sylfaen"/>
          <w:b/>
          <w:lang w:val="hy-AM"/>
        </w:rPr>
        <w:t>-</w:t>
      </w:r>
      <w:r w:rsidRPr="004C3F22">
        <w:rPr>
          <w:rFonts w:ascii="Sylfaen" w:hAnsi="Sylfaen" w:cs="Sylfaen"/>
          <w:b/>
          <w:lang w:val="hy-AM"/>
        </w:rPr>
        <w:t>ԳՀ</w:t>
      </w:r>
      <w:r w:rsidRPr="00752623">
        <w:rPr>
          <w:rFonts w:ascii="Sylfaen" w:hAnsi="Sylfaen" w:cs="Sylfaen"/>
          <w:b/>
          <w:lang w:val="hy-AM"/>
        </w:rPr>
        <w:t>ԱՊՁԲ</w:t>
      </w:r>
      <w:r w:rsidRPr="00752623">
        <w:rPr>
          <w:rFonts w:ascii="GHEA Grapalat" w:hAnsi="GHEA Grapalat"/>
          <w:b/>
          <w:lang w:val="es-ES"/>
        </w:rPr>
        <w:t>-</w:t>
      </w:r>
      <w:r w:rsidR="00166BE1">
        <w:rPr>
          <w:rFonts w:ascii="GHEA Grapalat" w:hAnsi="GHEA Grapalat"/>
          <w:b/>
          <w:lang w:val="es-ES"/>
        </w:rPr>
        <w:t>25/3</w:t>
      </w:r>
      <w:r w:rsidRPr="00D52874">
        <w:rPr>
          <w:rFonts w:ascii="GHEA Grapalat" w:hAnsi="GHEA Grapalat"/>
          <w:lang w:val="es-ES"/>
        </w:rPr>
        <w:t>»</w:t>
      </w:r>
    </w:p>
    <w:p w14:paraId="4DE18391" w14:textId="77777777" w:rsidR="00FE1713" w:rsidRPr="00AE2768" w:rsidRDefault="00FE1713" w:rsidP="00FE1713">
      <w:pPr>
        <w:jc w:val="center"/>
        <w:rPr>
          <w:rFonts w:ascii="GHEA Grapalat" w:hAnsi="GHEA Grapalat" w:cs="Sylfaen"/>
          <w:sz w:val="20"/>
          <w:lang w:val="hy-AM"/>
        </w:rPr>
      </w:pPr>
    </w:p>
    <w:p w14:paraId="5F812A17" w14:textId="2692CD8C" w:rsidR="00FE1713" w:rsidRPr="00AE2768" w:rsidRDefault="00FE1713" w:rsidP="00FE171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CB7993">
        <w:rPr>
          <w:rFonts w:ascii="GHEA Grapalat" w:hAnsi="GHEA Grapalat" w:cs="Sylfaen"/>
          <w:sz w:val="20"/>
          <w:u w:val="single"/>
          <w:lang w:val="hy-AM"/>
        </w:rPr>
        <w:t>Երևան</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w:t>
      </w:r>
      <w:r w:rsidRPr="00CB7993">
        <w:rPr>
          <w:rFonts w:ascii="GHEA Grapalat" w:hAnsi="GHEA Grapalat" w:cs="Sylfaen"/>
          <w:sz w:val="20"/>
          <w:lang w:val="hy-AM"/>
        </w:rPr>
        <w:t>2</w:t>
      </w:r>
      <w:r w:rsidRPr="00AE2768">
        <w:rPr>
          <w:rFonts w:ascii="GHEA Grapalat" w:hAnsi="GHEA Grapalat" w:cs="Sylfaen"/>
          <w:sz w:val="20"/>
          <w:lang w:val="hy-AM"/>
        </w:rPr>
        <w:t xml:space="preserve"> թ.</w:t>
      </w:r>
    </w:p>
    <w:p w14:paraId="79389B14" w14:textId="77777777" w:rsidR="00FE1713" w:rsidRPr="00AE2768" w:rsidRDefault="00FE1713" w:rsidP="00FE1713">
      <w:pPr>
        <w:tabs>
          <w:tab w:val="left" w:pos="720"/>
          <w:tab w:val="left" w:pos="1440"/>
          <w:tab w:val="left" w:pos="8865"/>
        </w:tabs>
        <w:jc w:val="both"/>
        <w:rPr>
          <w:rFonts w:ascii="GHEA Grapalat" w:hAnsi="GHEA Grapalat" w:cs="Sylfaen"/>
          <w:sz w:val="20"/>
          <w:lang w:val="hy-AM"/>
        </w:rPr>
      </w:pPr>
    </w:p>
    <w:p w14:paraId="0BA24F98" w14:textId="77777777" w:rsidR="00FE1713" w:rsidRPr="00AE2768" w:rsidRDefault="00FE1713" w:rsidP="00FE1713">
      <w:pPr>
        <w:ind w:firstLine="720"/>
        <w:jc w:val="both"/>
        <w:rPr>
          <w:rFonts w:ascii="GHEA Grapalat" w:hAnsi="GHEA Grapalat"/>
          <w:sz w:val="20"/>
          <w:lang w:val="hy-AM"/>
        </w:rPr>
      </w:pPr>
      <w:r w:rsidRPr="00AE2768">
        <w:rPr>
          <w:rFonts w:ascii="GHEA Grapalat" w:hAnsi="GHEA Grapalat"/>
          <w:u w:val="single"/>
          <w:lang w:val="hy-AM"/>
        </w:rPr>
        <w:t xml:space="preserve">______                         </w:t>
      </w:r>
      <w:r w:rsidRPr="00AE2768">
        <w:rPr>
          <w:rFonts w:ascii="GHEA Grapalat" w:hAnsi="GHEA Grapalat"/>
          <w:sz w:val="20"/>
          <w:lang w:val="hy-AM"/>
        </w:rPr>
        <w:t>-ը ի դեմս _____</w:t>
      </w:r>
      <w:r w:rsidRPr="00AE2768">
        <w:rPr>
          <w:rFonts w:ascii="GHEA Grapalat" w:hAnsi="GHEA Grapalat"/>
          <w:sz w:val="20"/>
          <w:u w:val="single"/>
          <w:lang w:val="hy-AM"/>
        </w:rPr>
        <w:t xml:space="preserve">                     </w:t>
      </w:r>
      <w:r w:rsidRPr="00AE2768">
        <w:rPr>
          <w:rFonts w:ascii="GHEA Grapalat" w:hAnsi="GHEA Grapalat"/>
          <w:sz w:val="20"/>
          <w:lang w:val="hy-AM"/>
        </w:rPr>
        <w:t>-ի, որը գործում է</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Գնորդ</w:t>
      </w:r>
      <w:r w:rsidRPr="00AE2768">
        <w:rPr>
          <w:rFonts w:ascii="GHEA Grapalat" w:hAnsi="GHEA Grapalat"/>
          <w:lang w:val="hy-AM"/>
        </w:rPr>
        <w:t>»</w:t>
      </w:r>
      <w:r w:rsidRPr="00AE2768">
        <w:rPr>
          <w:rFonts w:ascii="GHEA Grapalat" w:hAnsi="GHEA Grapalat"/>
          <w:sz w:val="20"/>
          <w:lang w:val="hy-AM"/>
        </w:rPr>
        <w:t xml:space="preserve">, մի կողմից,  և __________________-ը, ի դեմս տնօրեն _____________________-ի, որը գործում է </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Վաճառող</w:t>
      </w:r>
      <w:r w:rsidRPr="00AE2768">
        <w:rPr>
          <w:rFonts w:ascii="GHEA Grapalat" w:hAnsi="GHEA Grapalat"/>
          <w:lang w:val="hy-AM"/>
        </w:rPr>
        <w:t>»</w:t>
      </w:r>
      <w:r w:rsidRPr="00AE2768">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2D0EF8AC" w14:textId="77777777" w:rsidR="00FE1713" w:rsidRPr="00E90C9E" w:rsidRDefault="00FE1713" w:rsidP="00FE1713">
      <w:pPr>
        <w:ind w:firstLine="709"/>
        <w:jc w:val="center"/>
        <w:rPr>
          <w:rFonts w:ascii="GHEA Grapalat" w:hAnsi="GHEA Grapalat" w:cs="Times Armenian"/>
          <w:b/>
          <w:sz w:val="20"/>
          <w:lang w:val="hy-AM"/>
        </w:rPr>
      </w:pPr>
      <w:r w:rsidRPr="00E90C9E">
        <w:rPr>
          <w:rFonts w:ascii="GHEA Grapalat" w:hAnsi="GHEA Grapalat"/>
          <w:b/>
          <w:sz w:val="20"/>
          <w:lang w:val="hy-AM"/>
        </w:rPr>
        <w:t xml:space="preserve">1. </w:t>
      </w:r>
      <w:r w:rsidRPr="00E90C9E">
        <w:rPr>
          <w:rFonts w:ascii="GHEA Grapalat" w:hAnsi="GHEA Grapalat" w:cs="Sylfaen"/>
          <w:b/>
          <w:sz w:val="20"/>
          <w:lang w:val="hy-AM"/>
        </w:rPr>
        <w:t>ՊԱՅՄԱՆԱԳՐԻ</w:t>
      </w:r>
      <w:r w:rsidRPr="00E90C9E">
        <w:rPr>
          <w:rFonts w:ascii="GHEA Grapalat" w:hAnsi="GHEA Grapalat" w:cs="Times Armenian"/>
          <w:b/>
          <w:sz w:val="20"/>
          <w:lang w:val="hy-AM"/>
        </w:rPr>
        <w:t xml:space="preserve"> </w:t>
      </w:r>
      <w:r w:rsidRPr="00E90C9E">
        <w:rPr>
          <w:rFonts w:ascii="GHEA Grapalat" w:hAnsi="GHEA Grapalat" w:cs="Sylfaen"/>
          <w:b/>
          <w:sz w:val="20"/>
          <w:lang w:val="hy-AM"/>
        </w:rPr>
        <w:t>ԱՌԱՐԿԱՆ</w:t>
      </w:r>
    </w:p>
    <w:p w14:paraId="3266B09B" w14:textId="77777777" w:rsidR="00FE1713" w:rsidRPr="00E90C9E" w:rsidRDefault="00FE1713" w:rsidP="00FE1713">
      <w:pPr>
        <w:pStyle w:val="ListParagraph"/>
        <w:tabs>
          <w:tab w:val="left" w:pos="0"/>
          <w:tab w:val="left" w:pos="360"/>
        </w:tabs>
        <w:ind w:left="0"/>
        <w:contextualSpacing/>
        <w:jc w:val="both"/>
        <w:rPr>
          <w:rFonts w:ascii="GHEA Grapalat" w:hAnsi="GHEA Grapalat"/>
          <w:sz w:val="20"/>
          <w:lang w:val="hy-AM"/>
        </w:rPr>
      </w:pPr>
      <w:r w:rsidRPr="00E90C9E">
        <w:rPr>
          <w:rFonts w:ascii="GHEA Grapalat" w:hAnsi="GHEA Grapalat"/>
          <w:sz w:val="20"/>
          <w:lang w:val="hy-AM"/>
        </w:rPr>
        <w:t xml:space="preserve">            1.1. </w:t>
      </w:r>
      <w:r w:rsidRPr="00E90C9E">
        <w:rPr>
          <w:rFonts w:ascii="GHEA Grapalat" w:hAnsi="GHEA Grapalat" w:cs="Sylfaen"/>
          <w:sz w:val="20"/>
          <w:lang w:val="hy-AM"/>
        </w:rPr>
        <w:t>Վաճառողը</w:t>
      </w:r>
      <w:r w:rsidRPr="00E90C9E">
        <w:rPr>
          <w:rFonts w:ascii="GHEA Grapalat" w:hAnsi="GHEA Grapalat" w:cs="Times Armenian"/>
          <w:sz w:val="20"/>
          <w:lang w:val="hy-AM"/>
        </w:rPr>
        <w:t xml:space="preserve"> </w:t>
      </w:r>
      <w:r w:rsidRPr="00E90C9E">
        <w:rPr>
          <w:rFonts w:ascii="GHEA Grapalat" w:hAnsi="GHEA Grapalat" w:cs="Sylfaen"/>
          <w:sz w:val="20"/>
          <w:lang w:val="hy-AM"/>
        </w:rPr>
        <w:t>պարտավորվում</w:t>
      </w:r>
      <w:r w:rsidRPr="00E90C9E">
        <w:rPr>
          <w:rFonts w:ascii="GHEA Grapalat" w:hAnsi="GHEA Grapalat" w:cs="Times Armenian"/>
          <w:sz w:val="20"/>
          <w:lang w:val="hy-AM"/>
        </w:rPr>
        <w:t xml:space="preserve"> </w:t>
      </w:r>
      <w:r w:rsidRPr="00E90C9E">
        <w:rPr>
          <w:rFonts w:ascii="GHEA Grapalat" w:hAnsi="GHEA Grapalat" w:cs="Sylfaen"/>
          <w:sz w:val="20"/>
          <w:lang w:val="hy-AM"/>
        </w:rPr>
        <w:t>է</w:t>
      </w:r>
      <w:r w:rsidRPr="00E90C9E">
        <w:rPr>
          <w:rFonts w:ascii="GHEA Grapalat" w:hAnsi="GHEA Grapalat" w:cs="Times Armenian"/>
          <w:sz w:val="20"/>
          <w:lang w:val="hy-AM"/>
        </w:rPr>
        <w:t xml:space="preserve"> </w:t>
      </w:r>
      <w:r w:rsidRPr="00E90C9E">
        <w:rPr>
          <w:rFonts w:ascii="GHEA Grapalat" w:hAnsi="GHEA Grapalat" w:cs="Sylfaen"/>
          <w:sz w:val="20"/>
          <w:lang w:val="hy-AM"/>
        </w:rPr>
        <w:t>սույն</w:t>
      </w:r>
      <w:r w:rsidRPr="00E90C9E">
        <w:rPr>
          <w:rFonts w:ascii="GHEA Grapalat" w:hAnsi="GHEA Grapalat" w:cs="Times Armenian"/>
          <w:sz w:val="20"/>
          <w:lang w:val="hy-AM"/>
        </w:rPr>
        <w:t xml:space="preserve"> </w:t>
      </w:r>
      <w:r w:rsidRPr="00E90C9E">
        <w:rPr>
          <w:rFonts w:ascii="GHEA Grapalat" w:hAnsi="GHEA Grapalat" w:cs="Sylfaen"/>
          <w:sz w:val="20"/>
          <w:lang w:val="hy-AM"/>
        </w:rPr>
        <w:t>պայմանագրով (այսուհետ</w:t>
      </w:r>
      <w:r w:rsidRPr="00E90C9E">
        <w:rPr>
          <w:rFonts w:ascii="GHEA Grapalat" w:hAnsi="GHEA Grapalat" w:cs="Times Armenian"/>
          <w:sz w:val="20"/>
          <w:lang w:val="hy-AM"/>
        </w:rPr>
        <w:t xml:space="preserve">` </w:t>
      </w:r>
      <w:r w:rsidRPr="00E90C9E">
        <w:rPr>
          <w:rFonts w:ascii="GHEA Grapalat" w:hAnsi="GHEA Grapalat" w:cs="Sylfaen"/>
          <w:sz w:val="20"/>
          <w:lang w:val="hy-AM"/>
        </w:rPr>
        <w:t>պայմանագիր) սահմանված</w:t>
      </w:r>
      <w:r w:rsidRPr="00E90C9E">
        <w:rPr>
          <w:rFonts w:ascii="GHEA Grapalat" w:hAnsi="GHEA Grapalat" w:cs="Times Armenian"/>
          <w:sz w:val="20"/>
          <w:lang w:val="hy-AM"/>
        </w:rPr>
        <w:t xml:space="preserve"> </w:t>
      </w:r>
      <w:r w:rsidRPr="00E90C9E">
        <w:rPr>
          <w:rFonts w:ascii="GHEA Grapalat" w:hAnsi="GHEA Grapalat" w:cs="Sylfaen"/>
          <w:sz w:val="20"/>
          <w:lang w:val="hy-AM"/>
        </w:rPr>
        <w:t>կարգով</w:t>
      </w:r>
      <w:r w:rsidRPr="00E90C9E">
        <w:rPr>
          <w:rFonts w:ascii="GHEA Grapalat" w:hAnsi="GHEA Grapalat" w:cs="Times Armenian"/>
          <w:sz w:val="20"/>
          <w:lang w:val="hy-AM"/>
        </w:rPr>
        <w:t xml:space="preserve">, </w:t>
      </w:r>
      <w:r w:rsidRPr="00E90C9E">
        <w:rPr>
          <w:rFonts w:ascii="GHEA Grapalat" w:hAnsi="GHEA Grapalat" w:cs="Sylfaen"/>
          <w:sz w:val="20"/>
          <w:lang w:val="hy-AM"/>
        </w:rPr>
        <w:t>ծավալներով,</w:t>
      </w:r>
      <w:r w:rsidRPr="00E90C9E">
        <w:rPr>
          <w:rFonts w:ascii="GHEA Grapalat" w:hAnsi="GHEA Grapalat" w:cs="Times Armenian"/>
          <w:sz w:val="20"/>
          <w:lang w:val="hy-AM"/>
        </w:rPr>
        <w:t xml:space="preserve"> </w:t>
      </w:r>
      <w:r w:rsidRPr="00E90C9E">
        <w:rPr>
          <w:rFonts w:ascii="GHEA Grapalat" w:hAnsi="GHEA Grapalat" w:cs="Sylfaen"/>
          <w:sz w:val="20"/>
          <w:lang w:val="hy-AM"/>
        </w:rPr>
        <w:t>ժամկետներում</w:t>
      </w:r>
      <w:r w:rsidRPr="00E90C9E">
        <w:rPr>
          <w:rFonts w:ascii="GHEA Grapalat" w:hAnsi="GHEA Grapalat" w:cs="Times Armenian"/>
          <w:sz w:val="20"/>
          <w:lang w:val="hy-AM"/>
        </w:rPr>
        <w:t xml:space="preserve"> </w:t>
      </w:r>
      <w:r w:rsidRPr="00E90C9E">
        <w:rPr>
          <w:rFonts w:ascii="GHEA Grapalat" w:hAnsi="GHEA Grapalat" w:cs="Sylfaen"/>
          <w:sz w:val="20"/>
          <w:lang w:val="hy-AM"/>
        </w:rPr>
        <w:t>և</w:t>
      </w:r>
      <w:r w:rsidRPr="00E90C9E">
        <w:rPr>
          <w:rFonts w:ascii="GHEA Grapalat" w:hAnsi="GHEA Grapalat" w:cs="Times Armenian"/>
          <w:sz w:val="20"/>
          <w:lang w:val="hy-AM"/>
        </w:rPr>
        <w:t xml:space="preserve"> </w:t>
      </w:r>
      <w:r w:rsidRPr="00E90C9E">
        <w:rPr>
          <w:rFonts w:ascii="GHEA Grapalat" w:hAnsi="GHEA Grapalat" w:cs="Sylfaen"/>
          <w:sz w:val="20"/>
          <w:lang w:val="hy-AM"/>
        </w:rPr>
        <w:t>հասցեով</w:t>
      </w:r>
      <w:r w:rsidRPr="00E90C9E">
        <w:rPr>
          <w:rFonts w:ascii="GHEA Grapalat" w:hAnsi="GHEA Grapalat" w:cs="Times Armenian"/>
          <w:sz w:val="20"/>
          <w:lang w:val="hy-AM"/>
        </w:rPr>
        <w:t xml:space="preserve"> </w:t>
      </w:r>
      <w:r w:rsidRPr="00E90C9E">
        <w:rPr>
          <w:rFonts w:ascii="GHEA Grapalat" w:hAnsi="GHEA Grapalat" w:cs="Sylfaen"/>
          <w:sz w:val="20"/>
          <w:lang w:val="hy-AM"/>
        </w:rPr>
        <w:t>Գնորդին</w:t>
      </w:r>
      <w:r w:rsidRPr="00E90C9E">
        <w:rPr>
          <w:rFonts w:ascii="GHEA Grapalat" w:hAnsi="GHEA Grapalat" w:cs="Times Armenian"/>
          <w:sz w:val="20"/>
          <w:lang w:val="hy-AM"/>
        </w:rPr>
        <w:t xml:space="preserve"> </w:t>
      </w:r>
      <w:r w:rsidRPr="00E90C9E">
        <w:rPr>
          <w:rFonts w:ascii="GHEA Grapalat" w:hAnsi="GHEA Grapalat" w:cs="Sylfaen"/>
          <w:sz w:val="20"/>
          <w:lang w:val="hy-AM"/>
        </w:rPr>
        <w:t>մատակարարել</w:t>
      </w:r>
      <w:r w:rsidRPr="00E90C9E">
        <w:rPr>
          <w:rFonts w:ascii="GHEA Grapalat" w:hAnsi="GHEA Grapalat" w:cs="Times Armenian"/>
          <w:sz w:val="20"/>
          <w:lang w:val="hy-AM"/>
        </w:rPr>
        <w:t xml:space="preserve"> </w:t>
      </w:r>
      <w:r w:rsidRPr="00E90C9E">
        <w:rPr>
          <w:rFonts w:ascii="GHEA Grapalat" w:hAnsi="GHEA Grapalat" w:cs="Sylfaen"/>
          <w:sz w:val="20"/>
          <w:lang w:val="hy-AM"/>
        </w:rPr>
        <w:t>պայմանագրի</w:t>
      </w:r>
      <w:r w:rsidRPr="00E90C9E">
        <w:rPr>
          <w:rFonts w:ascii="GHEA Grapalat" w:hAnsi="GHEA Grapalat" w:cs="Times Armenian"/>
          <w:sz w:val="20"/>
          <w:lang w:val="hy-AM"/>
        </w:rPr>
        <w:t xml:space="preserve"> N 1 </w:t>
      </w:r>
      <w:r w:rsidRPr="00E90C9E">
        <w:rPr>
          <w:rFonts w:ascii="GHEA Grapalat" w:hAnsi="GHEA Grapalat" w:cs="Sylfaen"/>
          <w:sz w:val="20"/>
          <w:lang w:val="hy-AM"/>
        </w:rPr>
        <w:t>հավելվածով`</w:t>
      </w:r>
      <w:r w:rsidRPr="00E90C9E">
        <w:rPr>
          <w:rFonts w:ascii="GHEA Grapalat" w:hAnsi="GHEA Grapalat" w:cs="Times Armenian"/>
          <w:sz w:val="20"/>
          <w:lang w:val="hy-AM"/>
        </w:rPr>
        <w:t xml:space="preserve"> </w:t>
      </w:r>
      <w:r w:rsidRPr="00E90C9E">
        <w:rPr>
          <w:rFonts w:ascii="GHEA Grapalat" w:hAnsi="GHEA Grapalat" w:cs="Sylfaen"/>
          <w:sz w:val="20"/>
          <w:lang w:val="hy-AM"/>
        </w:rPr>
        <w:t>Տեխնիկական</w:t>
      </w:r>
      <w:r w:rsidRPr="00E90C9E">
        <w:rPr>
          <w:rFonts w:ascii="GHEA Grapalat" w:hAnsi="GHEA Grapalat" w:cs="Times Armenian"/>
          <w:sz w:val="20"/>
          <w:lang w:val="hy-AM"/>
        </w:rPr>
        <w:t xml:space="preserve"> </w:t>
      </w:r>
      <w:r w:rsidRPr="00E90C9E">
        <w:rPr>
          <w:rFonts w:ascii="GHEA Grapalat" w:hAnsi="GHEA Grapalat" w:cs="Sylfaen"/>
          <w:sz w:val="20"/>
          <w:lang w:val="hy-AM"/>
        </w:rPr>
        <w:t>բնութագիր-գնման-ժամանակացուցով նախատեսված</w:t>
      </w:r>
      <w:r w:rsidRPr="00E90C9E">
        <w:rPr>
          <w:rFonts w:ascii="GHEA Grapalat" w:hAnsi="GHEA Grapalat" w:cs="Times Armenian"/>
          <w:sz w:val="20"/>
          <w:lang w:val="hy-AM"/>
        </w:rPr>
        <w:t xml:space="preserve"> </w:t>
      </w:r>
      <w:r w:rsidRPr="00E90C9E">
        <w:rPr>
          <w:rFonts w:ascii="GHEA Grapalat" w:hAnsi="GHEA Grapalat" w:cs="Sylfaen"/>
          <w:sz w:val="20"/>
          <w:lang w:val="hy-AM"/>
        </w:rPr>
        <w:t>ապրանքը</w:t>
      </w:r>
      <w:r w:rsidRPr="00E90C9E">
        <w:rPr>
          <w:rFonts w:ascii="GHEA Grapalat" w:hAnsi="GHEA Grapalat" w:cs="Times Armenian"/>
          <w:sz w:val="20"/>
          <w:lang w:val="hy-AM"/>
        </w:rPr>
        <w:t xml:space="preserve"> (</w:t>
      </w:r>
      <w:r w:rsidRPr="00E90C9E">
        <w:rPr>
          <w:rFonts w:ascii="GHEA Grapalat" w:hAnsi="GHEA Grapalat" w:cs="Sylfaen"/>
          <w:sz w:val="20"/>
          <w:lang w:val="hy-AM"/>
        </w:rPr>
        <w:t>այսուհետ</w:t>
      </w:r>
      <w:r w:rsidRPr="00E90C9E">
        <w:rPr>
          <w:rFonts w:ascii="GHEA Grapalat" w:hAnsi="GHEA Grapalat" w:cs="Times Armenian"/>
          <w:sz w:val="20"/>
          <w:lang w:val="hy-AM"/>
        </w:rPr>
        <w:t xml:space="preserve">` </w:t>
      </w:r>
      <w:r w:rsidRPr="00E90C9E">
        <w:rPr>
          <w:rFonts w:ascii="GHEA Grapalat" w:hAnsi="GHEA Grapalat" w:cs="Sylfaen"/>
          <w:sz w:val="20"/>
          <w:lang w:val="hy-AM"/>
        </w:rPr>
        <w:t>ապրանք</w:t>
      </w:r>
      <w:r w:rsidRPr="00E90C9E">
        <w:rPr>
          <w:rFonts w:ascii="GHEA Grapalat" w:hAnsi="GHEA Grapalat" w:cs="Times Armenian"/>
          <w:sz w:val="20"/>
          <w:lang w:val="hy-AM"/>
        </w:rPr>
        <w:t xml:space="preserve">), </w:t>
      </w:r>
      <w:r w:rsidRPr="00E90C9E">
        <w:rPr>
          <w:rFonts w:ascii="GHEA Grapalat" w:hAnsi="GHEA Grapalat" w:cs="Sylfaen"/>
          <w:sz w:val="20"/>
          <w:lang w:val="hy-AM"/>
        </w:rPr>
        <w:t>իսկ</w:t>
      </w:r>
      <w:r w:rsidRPr="00E90C9E">
        <w:rPr>
          <w:rFonts w:ascii="GHEA Grapalat" w:hAnsi="GHEA Grapalat" w:cs="Times Armenian"/>
          <w:sz w:val="20"/>
          <w:lang w:val="hy-AM"/>
        </w:rPr>
        <w:t xml:space="preserve"> </w:t>
      </w:r>
      <w:r w:rsidRPr="00E90C9E">
        <w:rPr>
          <w:rFonts w:ascii="GHEA Grapalat" w:hAnsi="GHEA Grapalat" w:cs="Sylfaen"/>
          <w:sz w:val="20"/>
          <w:lang w:val="hy-AM"/>
        </w:rPr>
        <w:t>Գնորդը</w:t>
      </w:r>
      <w:r w:rsidRPr="00E90C9E">
        <w:rPr>
          <w:rFonts w:ascii="GHEA Grapalat" w:hAnsi="GHEA Grapalat" w:cs="Times Armenian"/>
          <w:sz w:val="20"/>
          <w:lang w:val="hy-AM"/>
        </w:rPr>
        <w:t xml:space="preserve"> </w:t>
      </w:r>
      <w:r w:rsidRPr="00E90C9E">
        <w:rPr>
          <w:rFonts w:ascii="GHEA Grapalat" w:hAnsi="GHEA Grapalat" w:cs="Sylfaen"/>
          <w:sz w:val="20"/>
          <w:lang w:val="hy-AM"/>
        </w:rPr>
        <w:t>պարտավորվում</w:t>
      </w:r>
      <w:r w:rsidRPr="00E90C9E">
        <w:rPr>
          <w:rFonts w:ascii="GHEA Grapalat" w:hAnsi="GHEA Grapalat" w:cs="Times Armenian"/>
          <w:sz w:val="20"/>
          <w:lang w:val="hy-AM"/>
        </w:rPr>
        <w:t xml:space="preserve"> </w:t>
      </w:r>
      <w:r w:rsidRPr="00E90C9E">
        <w:rPr>
          <w:rFonts w:ascii="GHEA Grapalat" w:hAnsi="GHEA Grapalat" w:cs="Sylfaen"/>
          <w:sz w:val="20"/>
          <w:lang w:val="hy-AM"/>
        </w:rPr>
        <w:t>է</w:t>
      </w:r>
      <w:r w:rsidRPr="00E90C9E">
        <w:rPr>
          <w:rFonts w:ascii="GHEA Grapalat" w:hAnsi="GHEA Grapalat" w:cs="Times Armenian"/>
          <w:sz w:val="20"/>
          <w:lang w:val="hy-AM"/>
        </w:rPr>
        <w:t xml:space="preserve"> </w:t>
      </w:r>
      <w:r w:rsidRPr="00E90C9E">
        <w:rPr>
          <w:rFonts w:ascii="GHEA Grapalat" w:hAnsi="GHEA Grapalat" w:cs="Sylfaen"/>
          <w:sz w:val="20"/>
          <w:lang w:val="hy-AM"/>
        </w:rPr>
        <w:t>ընդունել</w:t>
      </w:r>
      <w:r w:rsidRPr="00E90C9E">
        <w:rPr>
          <w:rFonts w:ascii="GHEA Grapalat" w:hAnsi="GHEA Grapalat" w:cs="Times Armenian"/>
          <w:sz w:val="20"/>
          <w:lang w:val="hy-AM"/>
        </w:rPr>
        <w:t xml:space="preserve"> </w:t>
      </w:r>
      <w:r w:rsidRPr="00E90C9E">
        <w:rPr>
          <w:rFonts w:ascii="GHEA Grapalat" w:hAnsi="GHEA Grapalat" w:cs="Sylfaen"/>
          <w:sz w:val="20"/>
          <w:lang w:val="hy-AM"/>
        </w:rPr>
        <w:t>ապրանքը</w:t>
      </w:r>
      <w:r w:rsidRPr="00E90C9E">
        <w:rPr>
          <w:rFonts w:ascii="GHEA Grapalat" w:hAnsi="GHEA Grapalat" w:cs="Times Armenian"/>
          <w:sz w:val="20"/>
          <w:lang w:val="hy-AM"/>
        </w:rPr>
        <w:t xml:space="preserve"> </w:t>
      </w:r>
      <w:r w:rsidRPr="00E90C9E">
        <w:rPr>
          <w:rFonts w:ascii="GHEA Grapalat" w:hAnsi="GHEA Grapalat" w:cs="Sylfaen"/>
          <w:sz w:val="20"/>
          <w:lang w:val="hy-AM"/>
        </w:rPr>
        <w:t>և</w:t>
      </w:r>
      <w:r w:rsidRPr="00E90C9E">
        <w:rPr>
          <w:rFonts w:ascii="GHEA Grapalat" w:hAnsi="GHEA Grapalat" w:cs="Times Armenian"/>
          <w:sz w:val="20"/>
          <w:lang w:val="hy-AM"/>
        </w:rPr>
        <w:t xml:space="preserve"> </w:t>
      </w:r>
      <w:r w:rsidRPr="00E90C9E">
        <w:rPr>
          <w:rFonts w:ascii="GHEA Grapalat" w:hAnsi="GHEA Grapalat" w:cs="Sylfaen"/>
          <w:sz w:val="20"/>
          <w:lang w:val="hy-AM"/>
        </w:rPr>
        <w:t>վճարել</w:t>
      </w:r>
      <w:r w:rsidRPr="00E90C9E">
        <w:rPr>
          <w:rFonts w:ascii="GHEA Grapalat" w:hAnsi="GHEA Grapalat" w:cs="Times Armenian"/>
          <w:sz w:val="20"/>
          <w:lang w:val="hy-AM"/>
        </w:rPr>
        <w:t xml:space="preserve"> </w:t>
      </w:r>
      <w:r w:rsidRPr="00E90C9E">
        <w:rPr>
          <w:rFonts w:ascii="GHEA Grapalat" w:hAnsi="GHEA Grapalat" w:cs="Sylfaen"/>
          <w:sz w:val="20"/>
          <w:lang w:val="hy-AM"/>
        </w:rPr>
        <w:t>դրա</w:t>
      </w:r>
      <w:r w:rsidRPr="00E90C9E">
        <w:rPr>
          <w:rFonts w:ascii="GHEA Grapalat" w:hAnsi="GHEA Grapalat" w:cs="Times Armenian"/>
          <w:sz w:val="20"/>
          <w:lang w:val="hy-AM"/>
        </w:rPr>
        <w:t xml:space="preserve"> </w:t>
      </w:r>
      <w:r w:rsidRPr="00E90C9E">
        <w:rPr>
          <w:rFonts w:ascii="GHEA Grapalat" w:hAnsi="GHEA Grapalat" w:cs="Sylfaen"/>
          <w:sz w:val="20"/>
          <w:lang w:val="hy-AM"/>
        </w:rPr>
        <w:t>համար</w:t>
      </w:r>
      <w:r w:rsidRPr="00E90C9E">
        <w:rPr>
          <w:rFonts w:ascii="GHEA Grapalat" w:hAnsi="GHEA Grapalat" w:cs="Tahoma"/>
          <w:sz w:val="20"/>
          <w:lang w:val="hy-AM"/>
        </w:rPr>
        <w:t>։</w:t>
      </w:r>
      <w:r w:rsidRPr="00E90C9E">
        <w:rPr>
          <w:rFonts w:ascii="GHEA Grapalat" w:hAnsi="GHEA Grapalat" w:cs="Times Armenian"/>
          <w:sz w:val="20"/>
          <w:lang w:val="hy-AM"/>
        </w:rPr>
        <w:t xml:space="preserve"> </w:t>
      </w:r>
      <w:r w:rsidRPr="00E90C9E">
        <w:rPr>
          <w:rFonts w:ascii="GHEA Grapalat" w:hAnsi="GHEA Grapalat"/>
          <w:sz w:val="20"/>
          <w:lang w:val="hy-AM"/>
        </w:rPr>
        <w:t xml:space="preserve"> </w:t>
      </w:r>
    </w:p>
    <w:p w14:paraId="28920726" w14:textId="77777777" w:rsidR="00FE1713" w:rsidRPr="00E90C9E" w:rsidRDefault="00FE1713" w:rsidP="00FE1713">
      <w:pPr>
        <w:pStyle w:val="ListParagraph"/>
        <w:tabs>
          <w:tab w:val="left" w:pos="0"/>
          <w:tab w:val="left" w:pos="270"/>
        </w:tabs>
        <w:ind w:left="0" w:firstLine="720"/>
        <w:contextualSpacing/>
        <w:jc w:val="both"/>
        <w:rPr>
          <w:rFonts w:ascii="GHEA Grapalat" w:hAnsi="GHEA Grapalat" w:cs="Tahoma"/>
          <w:b/>
          <w:sz w:val="20"/>
        </w:rPr>
      </w:pPr>
      <w:r w:rsidRPr="00E90C9E">
        <w:rPr>
          <w:rFonts w:ascii="GHEA Grapalat" w:hAnsi="GHEA Grapalat"/>
          <w:b/>
          <w:sz w:val="20"/>
          <w:szCs w:val="22"/>
        </w:rPr>
        <w:t>1.</w:t>
      </w:r>
      <w:r w:rsidRPr="00E90C9E">
        <w:rPr>
          <w:rFonts w:ascii="GHEA Grapalat" w:hAnsi="GHEA Grapalat"/>
          <w:b/>
          <w:sz w:val="20"/>
          <w:szCs w:val="22"/>
          <w:lang w:val="hy-AM"/>
        </w:rPr>
        <w:t>2</w:t>
      </w:r>
      <w:r w:rsidRPr="00E90C9E">
        <w:rPr>
          <w:rFonts w:ascii="GHEA Grapalat" w:hAnsi="GHEA Grapalat" w:cs="Tahoma"/>
          <w:b/>
          <w:sz w:val="20"/>
        </w:rPr>
        <w:t xml:space="preserve"> </w:t>
      </w:r>
      <w:r w:rsidRPr="00E90C9E">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Pr="00E90C9E">
        <w:rPr>
          <w:rFonts w:ascii="GHEA Grapalat" w:hAnsi="GHEA Grapalat"/>
          <w:b/>
          <w:sz w:val="20"/>
          <w:szCs w:val="22"/>
          <w:lang w:val="hy-AM"/>
        </w:rPr>
        <w:t>2</w:t>
      </w:r>
      <w:r w:rsidRPr="00E90C9E">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0528F24F" w14:textId="463383CA" w:rsidR="00FE1713" w:rsidRPr="00E90C9E" w:rsidRDefault="00FE1713" w:rsidP="00FE1713">
      <w:pPr>
        <w:jc w:val="both"/>
        <w:rPr>
          <w:rFonts w:ascii="GHEA Grapalat" w:hAnsi="GHEA Grapalat" w:cs="Tahoma"/>
          <w:sz w:val="20"/>
          <w:lang w:val="hy-AM"/>
        </w:rPr>
      </w:pPr>
      <w:r w:rsidRPr="00E90C9E">
        <w:rPr>
          <w:rFonts w:ascii="GHEA Grapalat" w:hAnsi="GHEA Grapalat"/>
          <w:sz w:val="20"/>
          <w:lang w:val="hy-AM"/>
        </w:rPr>
        <w:t xml:space="preserve">    </w:t>
      </w:r>
      <w:r w:rsidRPr="00E90C9E">
        <w:rPr>
          <w:rFonts w:ascii="GHEA Grapalat" w:hAnsi="GHEA Grapalat"/>
          <w:sz w:val="20"/>
          <w:szCs w:val="22"/>
          <w:lang w:val="hy-AM"/>
        </w:rPr>
        <w:t>1.3</w:t>
      </w:r>
      <w:r w:rsidRPr="00E90C9E">
        <w:rPr>
          <w:rFonts w:ascii="GHEA Grapalat" w:hAnsi="GHEA Grapalat"/>
          <w:sz w:val="20"/>
          <w:lang w:val="hy-AM"/>
        </w:rPr>
        <w:t xml:space="preserve"> </w:t>
      </w:r>
      <w:r w:rsidRPr="00E90C9E">
        <w:rPr>
          <w:rFonts w:ascii="GHEA Grapalat" w:hAnsi="GHEA Grapalat" w:cs="Sylfaen"/>
          <w:sz w:val="20"/>
          <w:lang w:val="hy-AM"/>
        </w:rPr>
        <w:t>Վաճառողը</w:t>
      </w:r>
      <w:r w:rsidRPr="00E90C9E">
        <w:rPr>
          <w:rFonts w:ascii="GHEA Grapalat" w:hAnsi="GHEA Grapalat"/>
          <w:sz w:val="20"/>
          <w:lang w:val="hy-AM"/>
        </w:rPr>
        <w:t xml:space="preserve"> </w:t>
      </w:r>
      <w:r w:rsidRPr="00E90C9E">
        <w:rPr>
          <w:rFonts w:ascii="GHEA Grapalat" w:hAnsi="GHEA Grapalat" w:cs="Sylfaen"/>
          <w:sz w:val="20"/>
          <w:lang w:val="hy-AM"/>
        </w:rPr>
        <w:t>Ապրանքը</w:t>
      </w:r>
      <w:r w:rsidRPr="00E90C9E">
        <w:rPr>
          <w:rFonts w:ascii="GHEA Grapalat" w:hAnsi="GHEA Grapalat"/>
          <w:sz w:val="20"/>
          <w:lang w:val="hy-AM"/>
        </w:rPr>
        <w:t xml:space="preserve"> </w:t>
      </w:r>
      <w:r w:rsidRPr="00E90C9E">
        <w:rPr>
          <w:rFonts w:ascii="GHEA Grapalat" w:hAnsi="GHEA Grapalat" w:cs="Sylfaen"/>
          <w:sz w:val="20"/>
          <w:lang w:val="hy-AM"/>
        </w:rPr>
        <w:t>հասցնում</w:t>
      </w:r>
      <w:r w:rsidRPr="00E90C9E">
        <w:rPr>
          <w:rFonts w:ascii="GHEA Grapalat" w:hAnsi="GHEA Grapalat"/>
          <w:sz w:val="20"/>
          <w:lang w:val="hy-AM"/>
        </w:rPr>
        <w:t xml:space="preserve"> </w:t>
      </w:r>
      <w:r w:rsidRPr="00E90C9E">
        <w:rPr>
          <w:rFonts w:ascii="GHEA Grapalat" w:hAnsi="GHEA Grapalat" w:cs="Sylfaen"/>
          <w:sz w:val="20"/>
          <w:lang w:val="hy-AM"/>
        </w:rPr>
        <w:t>է</w:t>
      </w:r>
      <w:r w:rsidRPr="00E90C9E">
        <w:rPr>
          <w:rFonts w:ascii="GHEA Grapalat" w:hAnsi="GHEA Grapalat"/>
          <w:sz w:val="20"/>
          <w:lang w:val="hy-AM"/>
        </w:rPr>
        <w:t xml:space="preserve"> </w:t>
      </w:r>
      <w:r w:rsidRPr="00E90C9E">
        <w:rPr>
          <w:rFonts w:ascii="GHEA Grapalat" w:hAnsi="GHEA Grapalat" w:cs="Sylfaen"/>
          <w:sz w:val="20"/>
          <w:lang w:val="hy-AM"/>
        </w:rPr>
        <w:t>Գնորդի</w:t>
      </w:r>
      <w:r w:rsidRPr="00E90C9E">
        <w:rPr>
          <w:rFonts w:ascii="GHEA Grapalat" w:hAnsi="GHEA Grapalat"/>
          <w:sz w:val="20"/>
          <w:lang w:val="hy-AM"/>
        </w:rPr>
        <w:t xml:space="preserve"> </w:t>
      </w:r>
      <w:r w:rsidRPr="00E90C9E">
        <w:rPr>
          <w:rFonts w:ascii="GHEA Grapalat" w:hAnsi="GHEA Grapalat" w:cs="Sylfaen"/>
          <w:sz w:val="20"/>
          <w:lang w:val="hy-AM"/>
        </w:rPr>
        <w:t>պահեստ</w:t>
      </w:r>
      <w:r w:rsidRPr="00E90C9E">
        <w:rPr>
          <w:rFonts w:ascii="GHEA Grapalat" w:hAnsi="GHEA Grapalat"/>
          <w:sz w:val="20"/>
          <w:lang w:val="hy-AM"/>
        </w:rPr>
        <w:t xml:space="preserve">, </w:t>
      </w:r>
      <w:r w:rsidRPr="00E90C9E">
        <w:rPr>
          <w:rFonts w:ascii="GHEA Grapalat" w:hAnsi="GHEA Grapalat" w:cs="Sylfaen"/>
          <w:sz w:val="20"/>
          <w:lang w:val="hy-AM"/>
        </w:rPr>
        <w:t>որը</w:t>
      </w:r>
      <w:r w:rsidRPr="00E90C9E">
        <w:rPr>
          <w:rFonts w:ascii="GHEA Grapalat" w:hAnsi="GHEA Grapalat"/>
          <w:sz w:val="20"/>
          <w:lang w:val="hy-AM"/>
        </w:rPr>
        <w:t xml:space="preserve"> </w:t>
      </w:r>
      <w:r w:rsidRPr="00E90C9E">
        <w:rPr>
          <w:rFonts w:ascii="GHEA Grapalat" w:hAnsi="GHEA Grapalat" w:cs="Sylfaen"/>
          <w:sz w:val="20"/>
          <w:lang w:val="hy-AM"/>
        </w:rPr>
        <w:t>գտնվում</w:t>
      </w:r>
      <w:r w:rsidRPr="00E90C9E">
        <w:rPr>
          <w:rFonts w:ascii="GHEA Grapalat" w:hAnsi="GHEA Grapalat"/>
          <w:sz w:val="20"/>
          <w:lang w:val="hy-AM"/>
        </w:rPr>
        <w:t xml:space="preserve"> </w:t>
      </w:r>
      <w:r w:rsidRPr="00E90C9E">
        <w:rPr>
          <w:rFonts w:ascii="GHEA Grapalat" w:hAnsi="GHEA Grapalat" w:cs="Sylfaen"/>
          <w:sz w:val="20"/>
          <w:lang w:val="hy-AM"/>
        </w:rPr>
        <w:t>է</w:t>
      </w:r>
      <w:r w:rsidRPr="00E90C9E">
        <w:rPr>
          <w:rFonts w:ascii="GHEA Grapalat" w:hAnsi="GHEA Grapalat"/>
          <w:sz w:val="20"/>
          <w:lang w:val="hy-AM"/>
        </w:rPr>
        <w:t xml:space="preserve">` </w:t>
      </w:r>
      <w:r w:rsidRPr="00E90C9E">
        <w:rPr>
          <w:rFonts w:ascii="GHEA Grapalat" w:hAnsi="GHEA Grapalat" w:cs="Sylfaen"/>
          <w:b/>
          <w:sz w:val="20"/>
          <w:lang w:val="hy-AM"/>
        </w:rPr>
        <w:t>ք</w:t>
      </w:r>
      <w:r w:rsidRPr="00E90C9E">
        <w:rPr>
          <w:rFonts w:ascii="GHEA Grapalat" w:hAnsi="GHEA Grapalat"/>
          <w:b/>
          <w:sz w:val="20"/>
          <w:lang w:val="hy-AM"/>
        </w:rPr>
        <w:t xml:space="preserve">. </w:t>
      </w:r>
      <w:r w:rsidRPr="00E90C9E">
        <w:rPr>
          <w:rFonts w:ascii="GHEA Grapalat" w:hAnsi="GHEA Grapalat" w:cs="Sylfaen"/>
          <w:b/>
          <w:sz w:val="20"/>
          <w:lang w:val="hy-AM"/>
        </w:rPr>
        <w:t>Երևան</w:t>
      </w:r>
      <w:r w:rsidRPr="00E90C9E">
        <w:rPr>
          <w:rFonts w:ascii="GHEA Grapalat" w:hAnsi="GHEA Grapalat"/>
          <w:b/>
          <w:sz w:val="20"/>
          <w:lang w:val="hy-AM"/>
        </w:rPr>
        <w:t xml:space="preserve">, </w:t>
      </w:r>
      <w:r w:rsidRPr="00E90C9E">
        <w:rPr>
          <w:rFonts w:ascii="GHEA Grapalat" w:hAnsi="GHEA Grapalat" w:cs="Sylfaen"/>
          <w:b/>
          <w:sz w:val="20"/>
          <w:lang w:val="hy-AM"/>
        </w:rPr>
        <w:t>Մասիսի</w:t>
      </w:r>
      <w:r w:rsidRPr="00E90C9E">
        <w:rPr>
          <w:rFonts w:ascii="GHEA Grapalat" w:hAnsi="GHEA Grapalat"/>
          <w:b/>
          <w:sz w:val="20"/>
          <w:lang w:val="hy-AM"/>
        </w:rPr>
        <w:t xml:space="preserve"> 102 </w:t>
      </w:r>
      <w:r w:rsidRPr="00E90C9E">
        <w:rPr>
          <w:rFonts w:ascii="GHEA Grapalat" w:hAnsi="GHEA Grapalat" w:cs="Sylfaen"/>
          <w:b/>
          <w:sz w:val="20"/>
          <w:lang w:val="hy-AM"/>
        </w:rPr>
        <w:t>հասցեում</w:t>
      </w:r>
      <w:r w:rsidRPr="00E90C9E">
        <w:rPr>
          <w:rFonts w:ascii="GHEA Grapalat" w:hAnsi="GHEA Grapalat" w:cs="Tahoma"/>
          <w:sz w:val="20"/>
          <w:lang w:val="hy-AM"/>
        </w:rPr>
        <w:t>։</w:t>
      </w:r>
    </w:p>
    <w:p w14:paraId="0EE46857" w14:textId="77777777" w:rsidR="00FE1713" w:rsidRPr="00E90C9E" w:rsidRDefault="00FE1713" w:rsidP="00FE1713">
      <w:pPr>
        <w:ind w:firstLine="709"/>
        <w:jc w:val="both"/>
        <w:rPr>
          <w:rFonts w:ascii="GHEA Grapalat" w:hAnsi="GHEA Grapalat" w:cs="Times Armenian"/>
          <w:sz w:val="20"/>
          <w:lang w:val="hy-AM"/>
        </w:rPr>
      </w:pPr>
    </w:p>
    <w:p w14:paraId="6B838873"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3016A27B"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6F64288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7073360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0EEBAD7E"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026B684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6D8B694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185245E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274F69A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2C943BB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DC41A2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772CEE6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11C235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27B873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37FE932F"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C613BE1"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942FD5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FE6500"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4F757BDA"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691D45A4"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2305908D" w14:textId="77777777" w:rsidR="00FE1713" w:rsidRPr="00AE2768" w:rsidRDefault="00FE1713" w:rsidP="00FE171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2787413F" w14:textId="77777777" w:rsidR="00FE1713" w:rsidRPr="00AE2768" w:rsidRDefault="00FE1713" w:rsidP="00FE1713">
      <w:pPr>
        <w:tabs>
          <w:tab w:val="left" w:pos="720"/>
        </w:tabs>
        <w:ind w:firstLine="709"/>
        <w:jc w:val="both"/>
        <w:rPr>
          <w:rFonts w:ascii="GHEA Grapalat" w:hAnsi="GHEA Grapalat"/>
          <w:sz w:val="12"/>
          <w:szCs w:val="12"/>
          <w:lang w:val="hy-AM"/>
        </w:rPr>
      </w:pPr>
    </w:p>
    <w:p w14:paraId="0ADEE76E"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24611CC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C99285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AADD16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947F612"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8B80893"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72DC8CC" w14:textId="77777777" w:rsidR="00FE1713" w:rsidRPr="00AE2768" w:rsidRDefault="00FE1713" w:rsidP="00FE1713">
      <w:pPr>
        <w:ind w:firstLine="709"/>
        <w:jc w:val="both"/>
        <w:rPr>
          <w:rFonts w:ascii="GHEA Grapalat" w:hAnsi="GHEA Grapalat"/>
          <w:sz w:val="20"/>
          <w:lang w:val="hy-AM"/>
        </w:rPr>
      </w:pPr>
    </w:p>
    <w:p w14:paraId="027CE1FA"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0BF5D93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719AB89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57A8971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9B9566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5634695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33BAD440" w14:textId="77777777" w:rsidR="00FE1713" w:rsidRPr="00AE2768" w:rsidRDefault="00FE1713" w:rsidP="00FE1713">
      <w:pPr>
        <w:ind w:firstLine="709"/>
        <w:jc w:val="both"/>
        <w:rPr>
          <w:rFonts w:ascii="GHEA Grapalat" w:hAnsi="GHEA Grapalat"/>
          <w:sz w:val="20"/>
          <w:lang w:val="hy-AM"/>
        </w:rPr>
      </w:pPr>
    </w:p>
    <w:p w14:paraId="216D6F52" w14:textId="77777777" w:rsidR="00FE1713" w:rsidRPr="00AE2768" w:rsidRDefault="00FE1713" w:rsidP="00FE171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7E546EF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08329D5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8CB5D7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4CCC601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78E1F80"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25B5B9A"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2768">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14:paraId="05D5DE38"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78BAB17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2D36BF4B"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28557D3C"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2B22A3B" w14:textId="77777777" w:rsidR="00FE1713" w:rsidRPr="00AE2768" w:rsidRDefault="00FE1713" w:rsidP="00FE1713">
      <w:pPr>
        <w:ind w:firstLine="709"/>
        <w:jc w:val="both"/>
        <w:rPr>
          <w:rFonts w:ascii="GHEA Grapalat" w:hAnsi="GHEA Grapalat"/>
          <w:lang w:val="hy-AM"/>
        </w:rPr>
      </w:pPr>
    </w:p>
    <w:p w14:paraId="380B058E"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9E0F6A0" w14:textId="77777777" w:rsidR="00FE1713" w:rsidRPr="00752623" w:rsidRDefault="00FE1713" w:rsidP="00FE171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1"/>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6620A06" w14:textId="77777777" w:rsidR="00FE1713" w:rsidRPr="00A7209A" w:rsidRDefault="00FE1713" w:rsidP="00FE171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5A278755" w14:textId="77777777" w:rsidR="00FE1713" w:rsidRPr="00203C48" w:rsidRDefault="00FE1713" w:rsidP="00FE171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397FAB16" w14:textId="77777777" w:rsidR="00FE1713" w:rsidRPr="002F58FE" w:rsidRDefault="00FE1713" w:rsidP="00FE1713">
      <w:pPr>
        <w:ind w:firstLine="709"/>
        <w:jc w:val="both"/>
        <w:rPr>
          <w:rFonts w:ascii="GHEA Grapalat" w:hAnsi="GHEA Grapalat"/>
          <w:b/>
          <w:sz w:val="20"/>
          <w:lang w:val="hy-AM"/>
        </w:rPr>
      </w:pPr>
    </w:p>
    <w:p w14:paraId="71D33159"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4E1912AD" w14:textId="77777777" w:rsidR="00FE1713" w:rsidRPr="002F58FE" w:rsidRDefault="00FE1713" w:rsidP="00FE1713">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2F58FE">
        <w:rPr>
          <w:rFonts w:ascii="GHEA Grapalat" w:hAnsi="GHEA Grapalat"/>
          <w:sz w:val="20"/>
          <w:lang w:val="hy-AM"/>
        </w:rPr>
        <w:t xml:space="preserve"> </w:t>
      </w:r>
    </w:p>
    <w:p w14:paraId="32EE4DB1" w14:textId="77777777" w:rsidR="00FE1713" w:rsidRPr="00AE2768" w:rsidRDefault="00FE1713" w:rsidP="00FE171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2"/>
      </w:r>
    </w:p>
    <w:p w14:paraId="7B2746C7" w14:textId="77777777" w:rsidR="00FE1713" w:rsidRPr="00AE2768" w:rsidRDefault="00FE1713" w:rsidP="00FE1713">
      <w:pPr>
        <w:ind w:firstLine="709"/>
        <w:jc w:val="both"/>
        <w:rPr>
          <w:rFonts w:ascii="GHEA Grapalat" w:hAnsi="GHEA Grapalat"/>
          <w:sz w:val="20"/>
          <w:lang w:val="hy-AM"/>
        </w:rPr>
      </w:pPr>
    </w:p>
    <w:p w14:paraId="2CD34B70"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101C701"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C3C377E" w14:textId="77777777" w:rsidR="00FE1713" w:rsidRPr="00AE2768" w:rsidRDefault="00FE1713" w:rsidP="00FE171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2D29DD94"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3A26338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6693CE28"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F58C7FF" w14:textId="77777777" w:rsidR="00FE1713" w:rsidRPr="00AE2768" w:rsidRDefault="00FE1713" w:rsidP="00FE171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BFD57F5" w14:textId="77777777" w:rsidR="00FE1713" w:rsidRPr="00AE2768" w:rsidRDefault="00FE1713" w:rsidP="00FE171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AE2768">
        <w:rPr>
          <w:rFonts w:ascii="GHEA Grapalat" w:hAnsi="GHEA Grapalat" w:cs="Sylfaen"/>
          <w:sz w:val="20"/>
          <w:lang w:val="hy-AM"/>
        </w:rPr>
        <w:lastRenderedPageBreak/>
        <w:t>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61240F12" w14:textId="77777777" w:rsidR="00FE1713" w:rsidRPr="00AE2768" w:rsidRDefault="00FE1713" w:rsidP="00FE1713">
      <w:pPr>
        <w:ind w:firstLine="720"/>
        <w:jc w:val="both"/>
        <w:rPr>
          <w:rFonts w:ascii="GHEA Grapalat" w:hAnsi="GHEA Grapalat" w:cs="Sylfaen"/>
          <w:sz w:val="20"/>
          <w:lang w:val="hy-AM"/>
        </w:rPr>
      </w:pPr>
    </w:p>
    <w:p w14:paraId="3F6300CD"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14:paraId="54229B74"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EB288F5"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23CF459"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3"/>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776CF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412950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67EC0BA7"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587E4E6"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9654697" w14:textId="77777777" w:rsidR="00FE1713" w:rsidRPr="00AE2768" w:rsidRDefault="00FE1713" w:rsidP="00FE1713">
      <w:pPr>
        <w:ind w:firstLine="709"/>
        <w:jc w:val="both"/>
        <w:rPr>
          <w:rFonts w:ascii="GHEA Grapalat" w:hAnsi="GHEA Grapalat"/>
          <w:sz w:val="20"/>
          <w:lang w:val="hy-AM"/>
        </w:rPr>
      </w:pPr>
    </w:p>
    <w:p w14:paraId="2D51CC13"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360EB7BD" w14:textId="77777777" w:rsidR="00FE1713" w:rsidRPr="00AE2768" w:rsidRDefault="00FE1713" w:rsidP="00FE171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6DABA865" w14:textId="77777777" w:rsidR="00FE1713" w:rsidRPr="00AE2768" w:rsidRDefault="00FE1713" w:rsidP="00FE1713">
      <w:pPr>
        <w:ind w:firstLine="709"/>
        <w:jc w:val="both"/>
        <w:rPr>
          <w:rFonts w:ascii="GHEA Grapalat" w:hAnsi="GHEA Grapalat"/>
          <w:sz w:val="20"/>
          <w:lang w:val="hy-AM"/>
        </w:rPr>
      </w:pPr>
    </w:p>
    <w:p w14:paraId="6D68299E" w14:textId="77777777" w:rsidR="00FE1713" w:rsidRPr="00AE2768" w:rsidRDefault="00FE1713" w:rsidP="00FE1713">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14:paraId="50118736" w14:textId="2EAB08AB" w:rsidR="00FE1713" w:rsidRPr="008043A9" w:rsidRDefault="00FE1713" w:rsidP="00FE1713">
      <w:pPr>
        <w:tabs>
          <w:tab w:val="left" w:pos="1276"/>
        </w:tabs>
        <w:ind w:firstLine="720"/>
        <w:jc w:val="both"/>
        <w:rPr>
          <w:rFonts w:ascii="GHEA Grapalat" w:hAnsi="GHEA Grapalat" w:cs="Sylfaen"/>
          <w:sz w:val="20"/>
          <w:lang w:val="hy-AM"/>
        </w:rPr>
      </w:pPr>
      <w:r w:rsidRPr="00101F6B">
        <w:rPr>
          <w:rFonts w:ascii="GHEA Grapalat" w:hAnsi="GHEA Grapalat" w:cs="Sylfaen"/>
          <w:sz w:val="20"/>
          <w:lang w:val="hy-AM"/>
        </w:rPr>
        <w:t>8.1 Պայմանագիրն ուժի մեջ է մտնում Կողմերի ստորագրման պահից</w:t>
      </w:r>
      <w:r w:rsidRPr="00752623">
        <w:rPr>
          <w:rFonts w:ascii="GHEA Grapalat" w:hAnsi="GHEA Grapalat" w:cs="Sylfaen"/>
          <w:sz w:val="20"/>
          <w:lang w:val="hy-AM"/>
        </w:rPr>
        <w:t xml:space="preserve"> </w:t>
      </w:r>
      <w:r w:rsidRPr="00101F6B">
        <w:rPr>
          <w:rFonts w:ascii="GHEA Grapalat" w:hAnsi="GHEA Grapalat" w:cs="Sylfaen"/>
          <w:sz w:val="20"/>
          <w:lang w:val="hy-AM"/>
        </w:rPr>
        <w:t>և</w:t>
      </w:r>
      <w:r w:rsidRPr="00752623">
        <w:rPr>
          <w:rFonts w:ascii="GHEA Grapalat" w:hAnsi="GHEA Grapalat" w:cs="Sylfaen"/>
          <w:sz w:val="20"/>
          <w:lang w:val="hy-AM"/>
        </w:rPr>
        <w:t xml:space="preserve"> </w:t>
      </w:r>
      <w:r w:rsidRPr="00101F6B">
        <w:rPr>
          <w:rFonts w:ascii="GHEA Grapalat" w:hAnsi="GHEA Grapalat" w:cs="Sylfaen"/>
          <w:sz w:val="20"/>
          <w:lang w:val="hy-AM"/>
        </w:rPr>
        <w:t>գործում</w:t>
      </w:r>
      <w:r w:rsidRPr="00752623">
        <w:rPr>
          <w:rFonts w:ascii="GHEA Grapalat" w:hAnsi="GHEA Grapalat" w:cs="Sylfaen"/>
          <w:sz w:val="20"/>
          <w:lang w:val="hy-AM"/>
        </w:rPr>
        <w:t xml:space="preserve"> </w:t>
      </w:r>
      <w:r w:rsidRPr="00101F6B">
        <w:rPr>
          <w:rFonts w:ascii="GHEA Grapalat" w:hAnsi="GHEA Grapalat" w:cs="Sylfaen"/>
          <w:sz w:val="20"/>
          <w:lang w:val="hy-AM"/>
        </w:rPr>
        <w:t>է</w:t>
      </w:r>
      <w:r w:rsidRPr="00752623">
        <w:rPr>
          <w:rFonts w:ascii="GHEA Grapalat" w:hAnsi="GHEA Grapalat" w:cs="Sylfaen"/>
          <w:sz w:val="20"/>
          <w:lang w:val="hy-AM"/>
        </w:rPr>
        <w:t xml:space="preserve"> </w:t>
      </w:r>
      <w:r w:rsidRPr="00101F6B">
        <w:rPr>
          <w:rFonts w:ascii="GHEA Grapalat" w:hAnsi="GHEA Grapalat" w:cs="Sylfaen"/>
          <w:sz w:val="20"/>
          <w:lang w:val="hy-AM"/>
        </w:rPr>
        <w:t xml:space="preserve">մինչև </w:t>
      </w:r>
      <w:r w:rsidRPr="00960519">
        <w:rPr>
          <w:rFonts w:ascii="GHEA Grapalat" w:hAnsi="GHEA Grapalat" w:cs="Sylfaen"/>
          <w:sz w:val="20"/>
          <w:lang w:val="hy-AM"/>
        </w:rPr>
        <w:t>202</w:t>
      </w:r>
      <w:r w:rsidR="0047395E" w:rsidRPr="00F1440D">
        <w:rPr>
          <w:rFonts w:ascii="GHEA Grapalat" w:hAnsi="GHEA Grapalat" w:cs="Sylfaen"/>
          <w:sz w:val="20"/>
          <w:lang w:val="hy-AM"/>
        </w:rPr>
        <w:t>5</w:t>
      </w:r>
      <w:r w:rsidRPr="00960519">
        <w:rPr>
          <w:rFonts w:ascii="GHEA Grapalat" w:hAnsi="GHEA Grapalat" w:cs="Sylfaen"/>
          <w:sz w:val="20"/>
          <w:lang w:val="hy-AM"/>
        </w:rPr>
        <w:t>թ-ի դեկտեմբերի 30-ը կամ մինչև կողմերի Պայմանագրով ստանձնած պարտավորությունների ողջ ծավալով կատարումը, բայց ոչ ուշ, քան 202</w:t>
      </w:r>
      <w:r w:rsidR="0047395E" w:rsidRPr="00F1440D">
        <w:rPr>
          <w:rFonts w:ascii="GHEA Grapalat" w:hAnsi="GHEA Grapalat" w:cs="Sylfaen"/>
          <w:sz w:val="20"/>
          <w:lang w:val="hy-AM"/>
        </w:rPr>
        <w:t>6</w:t>
      </w:r>
      <w:r w:rsidRPr="00960519">
        <w:rPr>
          <w:rFonts w:ascii="GHEA Grapalat" w:hAnsi="GHEA Grapalat" w:cs="Sylfaen"/>
          <w:sz w:val="20"/>
          <w:lang w:val="hy-AM"/>
        </w:rPr>
        <w:t xml:space="preserve"> թվականի հունվարի 31-ը։</w:t>
      </w:r>
      <w:r w:rsidRPr="00101F6B">
        <w:rPr>
          <w:rFonts w:ascii="GHEA Grapalat" w:hAnsi="GHEA Grapalat" w:cs="Sylfaen"/>
          <w:sz w:val="20"/>
          <w:lang w:val="hy-AM"/>
        </w:rPr>
        <w:t xml:space="preserve"> </w:t>
      </w:r>
    </w:p>
    <w:p w14:paraId="4B7D0359" w14:textId="0E89B518" w:rsidR="00FE1713" w:rsidRDefault="00FE1713" w:rsidP="00FE1713">
      <w:pPr>
        <w:tabs>
          <w:tab w:val="left" w:pos="1276"/>
        </w:tabs>
        <w:ind w:firstLine="720"/>
        <w:jc w:val="both"/>
        <w:rPr>
          <w:rFonts w:ascii="GHEA Grapalat" w:hAnsi="GHEA Grapalat" w:cs="Sylfaen"/>
          <w:b/>
          <w:sz w:val="22"/>
          <w:lang w:val="hy-AM"/>
        </w:rPr>
      </w:pPr>
      <w:r w:rsidRPr="00AE2768">
        <w:rPr>
          <w:rStyle w:val="FootnoteReference"/>
          <w:rFonts w:ascii="GHEA Grapalat" w:hAnsi="GHEA Grapalat" w:cs="Sylfaen"/>
          <w:color w:val="FFFFFF"/>
          <w:sz w:val="20"/>
          <w:lang w:val="hy-AM"/>
        </w:rPr>
        <w:footnoteReference w:id="14"/>
      </w:r>
      <w:r w:rsidRPr="00AD2473">
        <w:rPr>
          <w:rFonts w:ascii="GHEA Grapalat" w:hAnsi="GHEA Grapalat" w:cs="Sylfaen"/>
          <w:b/>
          <w:sz w:val="22"/>
          <w:lang w:val="hy-AM"/>
        </w:rPr>
        <w:t xml:space="preserve">8.1.1 </w:t>
      </w:r>
      <w:r w:rsidRPr="002F58FE">
        <w:rPr>
          <w:rFonts w:ascii="GHEA Grapalat" w:hAnsi="GHEA Grapalat" w:cs="Sylfaen"/>
          <w:b/>
          <w:sz w:val="22"/>
          <w:lang w:val="hy-AM"/>
        </w:rPr>
        <w:t xml:space="preserve"> </w:t>
      </w:r>
      <w:r w:rsidRPr="00AD2473">
        <w:rPr>
          <w:rFonts w:ascii="Sylfaen" w:hAnsi="Sylfaen" w:cs="Sylfaen"/>
          <w:b/>
          <w:sz w:val="22"/>
          <w:lang w:val="hy-AM"/>
        </w:rPr>
        <w:t>Պայմանագրով</w:t>
      </w:r>
      <w:r w:rsidRPr="00AD2473">
        <w:rPr>
          <w:rFonts w:ascii="GHEA Grapalat" w:hAnsi="GHEA Grapalat" w:cs="Sylfaen"/>
          <w:b/>
          <w:sz w:val="22"/>
          <w:lang w:val="hy-AM"/>
        </w:rPr>
        <w:t xml:space="preserve"> </w:t>
      </w:r>
      <w:r w:rsidRPr="00AD2473">
        <w:rPr>
          <w:rFonts w:ascii="Sylfaen" w:hAnsi="Sylfaen" w:cs="Sylfaen"/>
          <w:b/>
          <w:sz w:val="22"/>
          <w:lang w:val="hy-AM"/>
        </w:rPr>
        <w:t>նախատեսված</w:t>
      </w:r>
      <w:r w:rsidRPr="00AD2473">
        <w:rPr>
          <w:rFonts w:ascii="GHEA Grapalat" w:hAnsi="GHEA Grapalat" w:cs="Sylfaen"/>
          <w:b/>
          <w:sz w:val="22"/>
          <w:lang w:val="hy-AM"/>
        </w:rPr>
        <w:t xml:space="preserve"> </w:t>
      </w:r>
      <w:r w:rsidRPr="00AD2473">
        <w:rPr>
          <w:rFonts w:ascii="Sylfaen" w:hAnsi="Sylfaen" w:cs="Sylfaen"/>
          <w:b/>
          <w:sz w:val="22"/>
          <w:lang w:val="hy-AM"/>
        </w:rPr>
        <w:t>չափաբաժին</w:t>
      </w:r>
      <w:r w:rsidRPr="00D15E99">
        <w:rPr>
          <w:rFonts w:ascii="Sylfaen" w:hAnsi="Sylfaen" w:cs="Sylfaen"/>
          <w:b/>
          <w:sz w:val="22"/>
          <w:lang w:val="hy-AM"/>
        </w:rPr>
        <w:t>ը</w:t>
      </w:r>
      <w:r w:rsidRPr="00AD2473">
        <w:rPr>
          <w:rFonts w:ascii="GHEA Grapalat" w:hAnsi="GHEA Grapalat" w:cs="Sylfaen"/>
          <w:b/>
          <w:sz w:val="22"/>
          <w:lang w:val="hy-AM"/>
        </w:rPr>
        <w:t xml:space="preserve"> </w:t>
      </w:r>
      <w:r w:rsidRPr="00AD2473">
        <w:rPr>
          <w:rFonts w:ascii="Sylfaen" w:hAnsi="Sylfaen" w:cs="Sylfaen"/>
          <w:b/>
          <w:sz w:val="22"/>
          <w:lang w:val="hy-AM"/>
        </w:rPr>
        <w:t>և</w:t>
      </w:r>
      <w:r w:rsidRPr="00AD2473">
        <w:rPr>
          <w:rFonts w:ascii="GHEA Grapalat" w:hAnsi="GHEA Grapalat" w:cs="Sylfaen"/>
          <w:b/>
          <w:sz w:val="22"/>
          <w:lang w:val="hy-AM"/>
        </w:rPr>
        <w:t xml:space="preserve"> </w:t>
      </w:r>
      <w:r w:rsidRPr="00AD2473">
        <w:rPr>
          <w:rFonts w:ascii="Sylfaen" w:hAnsi="Sylfaen" w:cs="Sylfaen"/>
          <w:b/>
          <w:sz w:val="22"/>
          <w:lang w:val="hy-AM"/>
        </w:rPr>
        <w:t>դրանով</w:t>
      </w:r>
      <w:r w:rsidRPr="00AD2473">
        <w:rPr>
          <w:rFonts w:ascii="GHEA Grapalat" w:hAnsi="GHEA Grapalat" w:cs="Sylfaen"/>
          <w:b/>
          <w:sz w:val="22"/>
          <w:lang w:val="hy-AM"/>
        </w:rPr>
        <w:t xml:space="preserve"> </w:t>
      </w:r>
      <w:r w:rsidRPr="00AD2473">
        <w:rPr>
          <w:rFonts w:ascii="Sylfaen" w:hAnsi="Sylfaen" w:cs="Sylfaen"/>
          <w:b/>
          <w:sz w:val="22"/>
          <w:lang w:val="hy-AM"/>
        </w:rPr>
        <w:t>սահմանված</w:t>
      </w:r>
      <w:r w:rsidRPr="00AD2473">
        <w:rPr>
          <w:rFonts w:ascii="GHEA Grapalat" w:hAnsi="GHEA Grapalat" w:cs="Sylfaen"/>
          <w:b/>
          <w:sz w:val="22"/>
          <w:lang w:val="hy-AM"/>
        </w:rPr>
        <w:t xml:space="preserve"> </w:t>
      </w:r>
      <w:r w:rsidRPr="00AD2473">
        <w:rPr>
          <w:rFonts w:ascii="Sylfaen" w:hAnsi="Sylfaen" w:cs="Sylfaen"/>
          <w:b/>
          <w:sz w:val="22"/>
          <w:lang w:val="hy-AM"/>
        </w:rPr>
        <w:t>քանակ</w:t>
      </w:r>
      <w:r w:rsidRPr="00D15E99">
        <w:rPr>
          <w:rFonts w:ascii="Sylfaen" w:hAnsi="Sylfaen" w:cs="Sylfaen"/>
          <w:b/>
          <w:sz w:val="22"/>
          <w:lang w:val="hy-AM"/>
        </w:rPr>
        <w:t>ները</w:t>
      </w:r>
      <w:r w:rsidRPr="00AD2473">
        <w:rPr>
          <w:rFonts w:ascii="GHEA Grapalat" w:hAnsi="GHEA Grapalat" w:cs="Sylfaen"/>
          <w:b/>
          <w:sz w:val="22"/>
          <w:lang w:val="hy-AM"/>
        </w:rPr>
        <w:t xml:space="preserve"> </w:t>
      </w:r>
      <w:r w:rsidRPr="00AD2473">
        <w:rPr>
          <w:rFonts w:ascii="Sylfaen" w:hAnsi="Sylfaen" w:cs="Sylfaen"/>
          <w:b/>
          <w:sz w:val="22"/>
          <w:lang w:val="hy-AM"/>
        </w:rPr>
        <w:t>և</w:t>
      </w:r>
      <w:r w:rsidRPr="00AD2473">
        <w:rPr>
          <w:rFonts w:ascii="GHEA Grapalat" w:hAnsi="GHEA Grapalat" w:cs="Sylfaen"/>
          <w:b/>
          <w:sz w:val="22"/>
          <w:lang w:val="hy-AM"/>
        </w:rPr>
        <w:t xml:space="preserve"> </w:t>
      </w:r>
      <w:r w:rsidRPr="00AD2473">
        <w:rPr>
          <w:rFonts w:ascii="Sylfaen" w:hAnsi="Sylfaen" w:cs="Sylfaen"/>
          <w:b/>
          <w:sz w:val="22"/>
          <w:lang w:val="hy-AM"/>
        </w:rPr>
        <w:t>ծավալ</w:t>
      </w:r>
      <w:r w:rsidRPr="00D15E99">
        <w:rPr>
          <w:rFonts w:ascii="Sylfaen" w:hAnsi="Sylfaen" w:cs="Sylfaen"/>
          <w:b/>
          <w:sz w:val="22"/>
          <w:lang w:val="hy-AM"/>
        </w:rPr>
        <w:t>ները</w:t>
      </w:r>
      <w:r w:rsidRPr="00AD2473">
        <w:rPr>
          <w:rFonts w:ascii="GHEA Grapalat" w:hAnsi="GHEA Grapalat" w:cs="Sylfaen"/>
          <w:b/>
          <w:sz w:val="22"/>
          <w:lang w:val="hy-AM"/>
        </w:rPr>
        <w:t xml:space="preserve"> </w:t>
      </w:r>
      <w:r w:rsidRPr="00AD2473">
        <w:rPr>
          <w:rFonts w:ascii="Sylfaen" w:hAnsi="Sylfaen" w:cs="Sylfaen"/>
          <w:b/>
          <w:sz w:val="22"/>
          <w:lang w:val="hy-AM"/>
        </w:rPr>
        <w:t>Պատվիրատուն</w:t>
      </w:r>
      <w:r w:rsidRPr="00AD2473">
        <w:rPr>
          <w:rFonts w:ascii="GHEA Grapalat" w:hAnsi="GHEA Grapalat" w:cs="Sylfaen"/>
          <w:b/>
          <w:sz w:val="22"/>
          <w:lang w:val="hy-AM"/>
        </w:rPr>
        <w:t xml:space="preserve"> </w:t>
      </w:r>
      <w:r w:rsidRPr="00AD2473">
        <w:rPr>
          <w:rFonts w:ascii="Sylfaen" w:hAnsi="Sylfaen" w:cs="Sylfaen"/>
          <w:b/>
          <w:sz w:val="22"/>
          <w:lang w:val="hy-AM"/>
        </w:rPr>
        <w:t>կարող</w:t>
      </w:r>
      <w:r w:rsidRPr="00AD2473">
        <w:rPr>
          <w:rFonts w:ascii="GHEA Grapalat" w:hAnsi="GHEA Grapalat" w:cs="Sylfaen"/>
          <w:b/>
          <w:sz w:val="22"/>
          <w:lang w:val="hy-AM"/>
        </w:rPr>
        <w:t xml:space="preserve"> </w:t>
      </w:r>
      <w:r w:rsidRPr="00AD2473">
        <w:rPr>
          <w:rFonts w:ascii="Sylfaen" w:hAnsi="Sylfaen" w:cs="Sylfaen"/>
          <w:b/>
          <w:sz w:val="22"/>
          <w:lang w:val="hy-AM"/>
        </w:rPr>
        <w:t>է</w:t>
      </w:r>
      <w:r w:rsidRPr="00AD2473">
        <w:rPr>
          <w:rFonts w:ascii="GHEA Grapalat" w:hAnsi="GHEA Grapalat" w:cs="Sylfaen"/>
          <w:b/>
          <w:sz w:val="22"/>
          <w:lang w:val="hy-AM"/>
        </w:rPr>
        <w:t xml:space="preserve"> </w:t>
      </w:r>
      <w:r w:rsidRPr="00AD2473">
        <w:rPr>
          <w:rFonts w:ascii="Sylfaen" w:hAnsi="Sylfaen" w:cs="Sylfaen"/>
          <w:b/>
          <w:sz w:val="22"/>
          <w:lang w:val="hy-AM"/>
        </w:rPr>
        <w:t>ամբողջությամբ</w:t>
      </w:r>
      <w:r w:rsidRPr="00AD2473">
        <w:rPr>
          <w:rFonts w:ascii="GHEA Grapalat" w:hAnsi="GHEA Grapalat" w:cs="Sylfaen"/>
          <w:b/>
          <w:sz w:val="22"/>
          <w:lang w:val="hy-AM"/>
        </w:rPr>
        <w:t xml:space="preserve"> </w:t>
      </w:r>
      <w:r w:rsidRPr="00AD2473">
        <w:rPr>
          <w:rFonts w:ascii="Sylfaen" w:hAnsi="Sylfaen" w:cs="Sylfaen"/>
          <w:b/>
          <w:sz w:val="22"/>
          <w:lang w:val="hy-AM"/>
        </w:rPr>
        <w:t>չպատվիրել</w:t>
      </w:r>
      <w:r w:rsidRPr="00AD2473">
        <w:rPr>
          <w:rFonts w:ascii="GHEA Grapalat" w:hAnsi="GHEA Grapalat" w:cs="Sylfaen"/>
          <w:b/>
          <w:sz w:val="22"/>
          <w:lang w:val="hy-AM"/>
        </w:rPr>
        <w:t xml:space="preserve"> </w:t>
      </w:r>
      <w:r w:rsidRPr="00AD2473">
        <w:rPr>
          <w:rFonts w:ascii="Sylfaen" w:hAnsi="Sylfaen" w:cs="Sylfaen"/>
          <w:b/>
          <w:sz w:val="22"/>
          <w:lang w:val="hy-AM"/>
        </w:rPr>
        <w:t>գնումների</w:t>
      </w:r>
      <w:r w:rsidRPr="00AD2473">
        <w:rPr>
          <w:rFonts w:ascii="GHEA Grapalat" w:hAnsi="GHEA Grapalat" w:cs="Sylfaen"/>
          <w:b/>
          <w:sz w:val="22"/>
          <w:lang w:val="hy-AM"/>
        </w:rPr>
        <w:t xml:space="preserve"> </w:t>
      </w:r>
      <w:r w:rsidRPr="00AD2473">
        <w:rPr>
          <w:rFonts w:ascii="Sylfaen" w:hAnsi="Sylfaen" w:cs="Sylfaen"/>
          <w:b/>
          <w:sz w:val="22"/>
          <w:lang w:val="hy-AM"/>
        </w:rPr>
        <w:t>մասին</w:t>
      </w:r>
      <w:r w:rsidRPr="00AD2473">
        <w:rPr>
          <w:rFonts w:ascii="GHEA Grapalat" w:hAnsi="GHEA Grapalat" w:cs="Sylfaen"/>
          <w:b/>
          <w:sz w:val="22"/>
          <w:lang w:val="hy-AM"/>
        </w:rPr>
        <w:t xml:space="preserve"> </w:t>
      </w:r>
      <w:r w:rsidRPr="00AD2473">
        <w:rPr>
          <w:rFonts w:ascii="Sylfaen" w:hAnsi="Sylfaen" w:cs="Sylfaen"/>
          <w:b/>
          <w:sz w:val="22"/>
          <w:lang w:val="hy-AM"/>
        </w:rPr>
        <w:t>օրենսդրությամբ</w:t>
      </w:r>
      <w:r w:rsidRPr="00AD2473">
        <w:rPr>
          <w:rFonts w:ascii="GHEA Grapalat" w:hAnsi="GHEA Grapalat" w:cs="Sylfaen"/>
          <w:b/>
          <w:sz w:val="22"/>
          <w:lang w:val="hy-AM"/>
        </w:rPr>
        <w:t xml:space="preserve"> </w:t>
      </w:r>
      <w:r w:rsidRPr="00D15E99">
        <w:rPr>
          <w:rFonts w:ascii="GHEA Grapalat" w:hAnsi="GHEA Grapalat" w:cs="Sylfaen"/>
          <w:b/>
          <w:sz w:val="22"/>
          <w:lang w:val="hy-AM"/>
        </w:rPr>
        <w:t xml:space="preserve"> </w:t>
      </w:r>
      <w:r w:rsidRPr="00AD2473">
        <w:rPr>
          <w:rFonts w:ascii="Sylfaen" w:hAnsi="Sylfaen" w:cs="Sylfaen"/>
          <w:b/>
          <w:sz w:val="22"/>
          <w:lang w:val="hy-AM"/>
        </w:rPr>
        <w:t>սահմանված</w:t>
      </w:r>
      <w:r w:rsidRPr="00AD2473">
        <w:rPr>
          <w:rFonts w:ascii="GHEA Grapalat" w:hAnsi="GHEA Grapalat" w:cs="Sylfaen"/>
          <w:b/>
          <w:sz w:val="22"/>
          <w:lang w:val="hy-AM"/>
        </w:rPr>
        <w:t xml:space="preserve"> </w:t>
      </w:r>
      <w:r w:rsidRPr="00AD2473">
        <w:rPr>
          <w:rFonts w:ascii="Sylfaen" w:hAnsi="Sylfaen" w:cs="Sylfaen"/>
          <w:b/>
          <w:sz w:val="22"/>
          <w:lang w:val="hy-AM"/>
        </w:rPr>
        <w:t>կարգով</w:t>
      </w:r>
      <w:r w:rsidRPr="00AD2473">
        <w:rPr>
          <w:rFonts w:ascii="GHEA Grapalat" w:hAnsi="GHEA Grapalat" w:cs="Sylfaen"/>
          <w:b/>
          <w:sz w:val="22"/>
          <w:lang w:val="hy-AM"/>
        </w:rPr>
        <w:t xml:space="preserve"> </w:t>
      </w:r>
      <w:r w:rsidRPr="00AD2473">
        <w:rPr>
          <w:rFonts w:ascii="Sylfaen" w:hAnsi="Sylfaen" w:cs="Sylfaen"/>
          <w:b/>
          <w:sz w:val="22"/>
          <w:lang w:val="hy-AM"/>
        </w:rPr>
        <w:t>և</w:t>
      </w:r>
      <w:r w:rsidRPr="00AD2473">
        <w:rPr>
          <w:rFonts w:ascii="GHEA Grapalat" w:hAnsi="GHEA Grapalat" w:cs="Sylfaen"/>
          <w:b/>
          <w:sz w:val="22"/>
          <w:lang w:val="hy-AM"/>
        </w:rPr>
        <w:t xml:space="preserve"> </w:t>
      </w:r>
      <w:r w:rsidRPr="00AD2473">
        <w:rPr>
          <w:rFonts w:ascii="Sylfaen" w:hAnsi="Sylfaen" w:cs="Sylfaen"/>
          <w:b/>
          <w:sz w:val="22"/>
          <w:lang w:val="hy-AM"/>
        </w:rPr>
        <w:t>այդ</w:t>
      </w:r>
      <w:r w:rsidRPr="00AD2473">
        <w:rPr>
          <w:rFonts w:ascii="GHEA Grapalat" w:hAnsi="GHEA Grapalat" w:cs="Sylfaen"/>
          <w:b/>
          <w:sz w:val="22"/>
          <w:lang w:val="hy-AM"/>
        </w:rPr>
        <w:t xml:space="preserve"> </w:t>
      </w:r>
      <w:r w:rsidRPr="00AD2473">
        <w:rPr>
          <w:rFonts w:ascii="Sylfaen" w:hAnsi="Sylfaen" w:cs="Sylfaen"/>
          <w:b/>
          <w:sz w:val="22"/>
          <w:lang w:val="hy-AM"/>
        </w:rPr>
        <w:t>չպատվիրված</w:t>
      </w:r>
      <w:r w:rsidRPr="00AD2473">
        <w:rPr>
          <w:rFonts w:ascii="GHEA Grapalat" w:hAnsi="GHEA Grapalat" w:cs="Sylfaen"/>
          <w:b/>
          <w:sz w:val="22"/>
          <w:lang w:val="hy-AM"/>
        </w:rPr>
        <w:t xml:space="preserve"> </w:t>
      </w:r>
      <w:r w:rsidRPr="00AD2473">
        <w:rPr>
          <w:rFonts w:ascii="Sylfaen" w:hAnsi="Sylfaen" w:cs="Sylfaen"/>
          <w:b/>
          <w:sz w:val="22"/>
          <w:lang w:val="hy-AM"/>
        </w:rPr>
        <w:t>մասով</w:t>
      </w:r>
      <w:r w:rsidRPr="00AD2473">
        <w:rPr>
          <w:rFonts w:ascii="GHEA Grapalat" w:hAnsi="GHEA Grapalat" w:cs="Sylfaen"/>
          <w:b/>
          <w:sz w:val="22"/>
          <w:lang w:val="hy-AM"/>
        </w:rPr>
        <w:t xml:space="preserve"> </w:t>
      </w:r>
      <w:r w:rsidRPr="00AD2473">
        <w:rPr>
          <w:rFonts w:ascii="Sylfaen" w:hAnsi="Sylfaen" w:cs="Sylfaen"/>
          <w:b/>
          <w:sz w:val="22"/>
          <w:lang w:val="hy-AM"/>
        </w:rPr>
        <w:t>պայմանագիրը</w:t>
      </w:r>
      <w:r w:rsidRPr="00AD2473">
        <w:rPr>
          <w:rFonts w:ascii="GHEA Grapalat" w:hAnsi="GHEA Grapalat" w:cs="Sylfaen"/>
          <w:b/>
          <w:sz w:val="22"/>
          <w:lang w:val="hy-AM"/>
        </w:rPr>
        <w:t xml:space="preserve"> </w:t>
      </w:r>
      <w:r w:rsidRPr="00AD2473">
        <w:rPr>
          <w:rFonts w:ascii="Sylfaen" w:hAnsi="Sylfaen" w:cs="Sylfaen"/>
          <w:b/>
          <w:sz w:val="22"/>
          <w:lang w:val="hy-AM"/>
        </w:rPr>
        <w:t>համարվելու</w:t>
      </w:r>
      <w:r w:rsidRPr="00AD2473">
        <w:rPr>
          <w:rFonts w:ascii="GHEA Grapalat" w:hAnsi="GHEA Grapalat" w:cs="Sylfaen"/>
          <w:b/>
          <w:sz w:val="22"/>
          <w:lang w:val="hy-AM"/>
        </w:rPr>
        <w:t xml:space="preserve"> </w:t>
      </w:r>
      <w:r w:rsidRPr="00AD2473">
        <w:rPr>
          <w:rFonts w:ascii="Sylfaen" w:hAnsi="Sylfaen" w:cs="Sylfaen"/>
          <w:b/>
          <w:sz w:val="22"/>
          <w:lang w:val="hy-AM"/>
        </w:rPr>
        <w:t>է</w:t>
      </w:r>
      <w:r w:rsidRPr="00AD2473">
        <w:rPr>
          <w:rFonts w:ascii="GHEA Grapalat" w:hAnsi="GHEA Grapalat" w:cs="Sylfaen"/>
          <w:b/>
          <w:sz w:val="22"/>
          <w:lang w:val="hy-AM"/>
        </w:rPr>
        <w:t xml:space="preserve"> </w:t>
      </w:r>
      <w:r w:rsidRPr="00AD2473">
        <w:rPr>
          <w:rFonts w:ascii="Sylfaen" w:hAnsi="Sylfaen" w:cs="Sylfaen"/>
          <w:b/>
          <w:sz w:val="22"/>
          <w:lang w:val="hy-AM"/>
        </w:rPr>
        <w:t>Կողմերի</w:t>
      </w:r>
      <w:r w:rsidRPr="00AD2473">
        <w:rPr>
          <w:rFonts w:ascii="GHEA Grapalat" w:hAnsi="GHEA Grapalat" w:cs="Sylfaen"/>
          <w:b/>
          <w:sz w:val="22"/>
          <w:lang w:val="hy-AM"/>
        </w:rPr>
        <w:t xml:space="preserve"> </w:t>
      </w:r>
      <w:r w:rsidRPr="00AD2473">
        <w:rPr>
          <w:rFonts w:ascii="Sylfaen" w:hAnsi="Sylfaen" w:cs="Sylfaen"/>
          <w:b/>
          <w:sz w:val="22"/>
          <w:lang w:val="hy-AM"/>
        </w:rPr>
        <w:t>համար</w:t>
      </w:r>
      <w:r w:rsidRPr="00AD2473">
        <w:rPr>
          <w:rFonts w:ascii="GHEA Grapalat" w:hAnsi="GHEA Grapalat" w:cs="Sylfaen"/>
          <w:b/>
          <w:sz w:val="22"/>
          <w:lang w:val="hy-AM"/>
        </w:rPr>
        <w:t xml:space="preserve"> </w:t>
      </w:r>
      <w:r w:rsidRPr="00AD2473">
        <w:rPr>
          <w:rFonts w:ascii="Sylfaen" w:hAnsi="Sylfaen" w:cs="Sylfaen"/>
          <w:b/>
          <w:sz w:val="22"/>
          <w:lang w:val="hy-AM"/>
        </w:rPr>
        <w:t>լուծված</w:t>
      </w:r>
      <w:r w:rsidRPr="00AD2473">
        <w:rPr>
          <w:rFonts w:ascii="GHEA Grapalat" w:hAnsi="GHEA Grapalat" w:cs="Sylfaen"/>
          <w:b/>
          <w:sz w:val="22"/>
          <w:lang w:val="hy-AM"/>
        </w:rPr>
        <w:t xml:space="preserve">` </w:t>
      </w:r>
      <w:r w:rsidRPr="00AD2473">
        <w:rPr>
          <w:rFonts w:ascii="Sylfaen" w:hAnsi="Sylfaen" w:cs="Sylfaen"/>
          <w:b/>
          <w:sz w:val="22"/>
          <w:lang w:val="hy-AM"/>
        </w:rPr>
        <w:t>պայմանագրի</w:t>
      </w:r>
      <w:r w:rsidRPr="00AD2473">
        <w:rPr>
          <w:rFonts w:ascii="GHEA Grapalat" w:hAnsi="GHEA Grapalat" w:cs="Sylfaen"/>
          <w:b/>
          <w:sz w:val="22"/>
          <w:lang w:val="hy-AM"/>
        </w:rPr>
        <w:t xml:space="preserve"> </w:t>
      </w:r>
      <w:r w:rsidRPr="00AD2473">
        <w:rPr>
          <w:rFonts w:ascii="Sylfaen" w:hAnsi="Sylfaen" w:cs="Sylfaen"/>
          <w:b/>
          <w:sz w:val="22"/>
          <w:lang w:val="hy-AM"/>
        </w:rPr>
        <w:t>գործողության</w:t>
      </w:r>
      <w:r w:rsidRPr="00AD2473">
        <w:rPr>
          <w:rFonts w:ascii="GHEA Grapalat" w:hAnsi="GHEA Grapalat" w:cs="Sylfaen"/>
          <w:b/>
          <w:sz w:val="22"/>
          <w:lang w:val="hy-AM"/>
        </w:rPr>
        <w:t xml:space="preserve"> </w:t>
      </w:r>
      <w:r w:rsidRPr="00AD2473">
        <w:rPr>
          <w:rFonts w:ascii="Sylfaen" w:hAnsi="Sylfaen" w:cs="Sylfaen"/>
          <w:b/>
          <w:sz w:val="22"/>
          <w:lang w:val="hy-AM"/>
        </w:rPr>
        <w:t>ժամկետի</w:t>
      </w:r>
      <w:r w:rsidRPr="00AD2473">
        <w:rPr>
          <w:rFonts w:ascii="GHEA Grapalat" w:hAnsi="GHEA Grapalat" w:cs="Sylfaen"/>
          <w:b/>
          <w:sz w:val="22"/>
          <w:lang w:val="hy-AM"/>
        </w:rPr>
        <w:t xml:space="preserve"> </w:t>
      </w:r>
      <w:r w:rsidRPr="00AD2473">
        <w:rPr>
          <w:rFonts w:ascii="Sylfaen" w:hAnsi="Sylfaen" w:cs="Sylfaen"/>
          <w:b/>
          <w:sz w:val="22"/>
          <w:lang w:val="hy-AM"/>
        </w:rPr>
        <w:t>ավարտով</w:t>
      </w:r>
      <w:r w:rsidRPr="00AD2473">
        <w:rPr>
          <w:rFonts w:ascii="GHEA Grapalat" w:hAnsi="GHEA Grapalat" w:cs="Sylfaen"/>
          <w:b/>
          <w:sz w:val="22"/>
          <w:lang w:val="hy-AM"/>
        </w:rPr>
        <w:t xml:space="preserve">, </w:t>
      </w:r>
      <w:r w:rsidRPr="00AD2473">
        <w:rPr>
          <w:rFonts w:ascii="Sylfaen" w:hAnsi="Sylfaen" w:cs="Sylfaen"/>
          <w:b/>
          <w:sz w:val="22"/>
          <w:lang w:val="hy-AM"/>
        </w:rPr>
        <w:t>բայց</w:t>
      </w:r>
      <w:r w:rsidRPr="00AD2473">
        <w:rPr>
          <w:rFonts w:ascii="GHEA Grapalat" w:hAnsi="GHEA Grapalat" w:cs="Sylfaen"/>
          <w:b/>
          <w:sz w:val="22"/>
          <w:lang w:val="hy-AM"/>
        </w:rPr>
        <w:t xml:space="preserve"> </w:t>
      </w:r>
      <w:r w:rsidRPr="00AD2473">
        <w:rPr>
          <w:rFonts w:ascii="Sylfaen" w:hAnsi="Sylfaen" w:cs="Sylfaen"/>
          <w:b/>
          <w:sz w:val="22"/>
          <w:lang w:val="hy-AM"/>
        </w:rPr>
        <w:t>ոչ</w:t>
      </w:r>
      <w:r w:rsidRPr="00AD2473">
        <w:rPr>
          <w:rFonts w:ascii="GHEA Grapalat" w:hAnsi="GHEA Grapalat" w:cs="Sylfaen"/>
          <w:b/>
          <w:sz w:val="22"/>
          <w:lang w:val="hy-AM"/>
        </w:rPr>
        <w:t xml:space="preserve"> </w:t>
      </w:r>
      <w:r w:rsidRPr="00AD2473">
        <w:rPr>
          <w:rFonts w:ascii="Sylfaen" w:hAnsi="Sylfaen" w:cs="Sylfaen"/>
          <w:b/>
          <w:sz w:val="22"/>
          <w:lang w:val="hy-AM"/>
        </w:rPr>
        <w:t>ուշ</w:t>
      </w:r>
      <w:r w:rsidRPr="00AD2473">
        <w:rPr>
          <w:rFonts w:ascii="GHEA Grapalat" w:hAnsi="GHEA Grapalat" w:cs="Sylfaen"/>
          <w:b/>
          <w:sz w:val="22"/>
          <w:lang w:val="hy-AM"/>
        </w:rPr>
        <w:t xml:space="preserve">, </w:t>
      </w:r>
      <w:r w:rsidRPr="00AD2473">
        <w:rPr>
          <w:rFonts w:ascii="Sylfaen" w:hAnsi="Sylfaen" w:cs="Sylfaen"/>
          <w:b/>
          <w:sz w:val="22"/>
          <w:lang w:val="hy-AM"/>
        </w:rPr>
        <w:t>քան</w:t>
      </w:r>
      <w:r w:rsidRPr="00AD2473">
        <w:rPr>
          <w:rFonts w:ascii="GHEA Grapalat" w:hAnsi="GHEA Grapalat" w:cs="Sylfaen"/>
          <w:b/>
          <w:sz w:val="22"/>
          <w:lang w:val="hy-AM"/>
        </w:rPr>
        <w:t xml:space="preserve"> </w:t>
      </w:r>
      <w:r w:rsidRPr="00D15E99">
        <w:rPr>
          <w:rFonts w:ascii="GHEA Grapalat" w:hAnsi="GHEA Grapalat" w:cs="Sylfaen"/>
          <w:b/>
          <w:sz w:val="22"/>
          <w:lang w:val="hy-AM"/>
        </w:rPr>
        <w:t xml:space="preserve"> </w:t>
      </w:r>
      <w:r w:rsidRPr="00AD2473">
        <w:rPr>
          <w:rFonts w:ascii="GHEA Grapalat" w:hAnsi="GHEA Grapalat" w:cs="Sylfaen"/>
          <w:b/>
          <w:sz w:val="22"/>
          <w:lang w:val="hy-AM"/>
        </w:rPr>
        <w:t>202</w:t>
      </w:r>
      <w:r w:rsidR="0047395E" w:rsidRPr="00F1440D">
        <w:rPr>
          <w:rFonts w:ascii="GHEA Grapalat" w:hAnsi="GHEA Grapalat" w:cs="Sylfaen"/>
          <w:b/>
          <w:sz w:val="22"/>
          <w:lang w:val="hy-AM"/>
        </w:rPr>
        <w:t>6</w:t>
      </w:r>
      <w:r w:rsidRPr="00AD2473">
        <w:rPr>
          <w:rFonts w:ascii="GHEA Grapalat" w:hAnsi="GHEA Grapalat" w:cs="Sylfaen"/>
          <w:b/>
          <w:sz w:val="22"/>
          <w:lang w:val="hy-AM"/>
        </w:rPr>
        <w:t xml:space="preserve"> </w:t>
      </w:r>
      <w:r w:rsidRPr="00AD2473">
        <w:rPr>
          <w:rFonts w:ascii="Sylfaen" w:hAnsi="Sylfaen" w:cs="Sylfaen"/>
          <w:b/>
          <w:sz w:val="22"/>
          <w:lang w:val="hy-AM"/>
        </w:rPr>
        <w:t>թ</w:t>
      </w:r>
      <w:r w:rsidRPr="00AD2473">
        <w:rPr>
          <w:rFonts w:ascii="GHEA Grapalat" w:hAnsi="GHEA Grapalat" w:cs="Sylfaen"/>
          <w:b/>
          <w:sz w:val="22"/>
          <w:lang w:val="hy-AM"/>
        </w:rPr>
        <w:t>.-</w:t>
      </w:r>
      <w:r w:rsidRPr="00AD2473">
        <w:rPr>
          <w:rFonts w:ascii="Sylfaen" w:hAnsi="Sylfaen" w:cs="Sylfaen"/>
          <w:b/>
          <w:sz w:val="22"/>
          <w:lang w:val="hy-AM"/>
        </w:rPr>
        <w:t>նի</w:t>
      </w:r>
      <w:r w:rsidRPr="00AD2473">
        <w:rPr>
          <w:rFonts w:ascii="GHEA Grapalat" w:hAnsi="GHEA Grapalat" w:cs="Sylfaen"/>
          <w:b/>
          <w:sz w:val="22"/>
          <w:lang w:val="hy-AM"/>
        </w:rPr>
        <w:t xml:space="preserve"> </w:t>
      </w:r>
      <w:r w:rsidRPr="00AD2473">
        <w:rPr>
          <w:rFonts w:ascii="Sylfaen" w:hAnsi="Sylfaen" w:cs="Sylfaen"/>
          <w:b/>
          <w:sz w:val="22"/>
          <w:lang w:val="hy-AM"/>
        </w:rPr>
        <w:t>հունվարի</w:t>
      </w:r>
      <w:r w:rsidRPr="002F58FE">
        <w:rPr>
          <w:rFonts w:ascii="GHEA Grapalat" w:hAnsi="GHEA Grapalat" w:cs="Sylfaen"/>
          <w:b/>
          <w:sz w:val="22"/>
          <w:lang w:val="hy-AM"/>
        </w:rPr>
        <w:t xml:space="preserve"> </w:t>
      </w:r>
      <w:r w:rsidRPr="00AD2473">
        <w:rPr>
          <w:rFonts w:ascii="GHEA Grapalat" w:hAnsi="GHEA Grapalat" w:cs="Sylfaen"/>
          <w:b/>
          <w:sz w:val="22"/>
          <w:lang w:val="hy-AM"/>
        </w:rPr>
        <w:t>31-</w:t>
      </w:r>
      <w:r w:rsidRPr="00AD2473">
        <w:rPr>
          <w:rFonts w:ascii="Sylfaen" w:hAnsi="Sylfaen" w:cs="Sylfaen"/>
          <w:b/>
          <w:sz w:val="22"/>
          <w:lang w:val="hy-AM"/>
        </w:rPr>
        <w:t>ը</w:t>
      </w:r>
      <w:r w:rsidRPr="00AD2473">
        <w:rPr>
          <w:rFonts w:ascii="GHEA Grapalat" w:hAnsi="GHEA Grapalat" w:cs="Sylfaen"/>
          <w:b/>
          <w:sz w:val="22"/>
          <w:lang w:val="hy-AM"/>
        </w:rPr>
        <w:t>:</w:t>
      </w:r>
    </w:p>
    <w:p w14:paraId="15F65A48"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AE2768">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26F233AE" w14:textId="77777777" w:rsidR="00FE1713" w:rsidRPr="00AE2768" w:rsidRDefault="00FE1713" w:rsidP="00FE1713">
      <w:pPr>
        <w:shd w:val="clear" w:color="auto" w:fill="FFFFFF"/>
        <w:ind w:firstLine="720"/>
        <w:jc w:val="both"/>
        <w:rPr>
          <w:rFonts w:ascii="GHEA Grapalat" w:hAnsi="GHEA Grapalat"/>
          <w:color w:val="000000"/>
          <w:lang w:val="hy-AM"/>
        </w:rPr>
      </w:pPr>
      <w:r w:rsidRPr="00AE2768">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34B5648A"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DDEE32B"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ABDA4B6" w14:textId="77777777" w:rsidR="00FE1713" w:rsidRPr="00AE2768" w:rsidRDefault="00FE1713" w:rsidP="00FE171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3864CDE2" w14:textId="77777777" w:rsidR="00FE1713" w:rsidRPr="00AE2768" w:rsidRDefault="00FE1713" w:rsidP="00FE171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3B22EF" w14:textId="77777777" w:rsidR="00FE1713" w:rsidRPr="00AE2768" w:rsidRDefault="00FE1713" w:rsidP="00FE171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0DB7D769"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0CF8D8A"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5"/>
      </w:r>
    </w:p>
    <w:p w14:paraId="1575E265"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6"/>
      </w:r>
    </w:p>
    <w:p w14:paraId="667AE873" w14:textId="77777777" w:rsidR="00FE1713" w:rsidRPr="00AE2768" w:rsidRDefault="00FE1713" w:rsidP="00FE171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1434609E" w14:textId="77777777" w:rsidR="00FE1713" w:rsidRPr="00AE2768" w:rsidRDefault="00FE1713" w:rsidP="00FE171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86B42E6" w14:textId="77777777" w:rsidR="00FE1713" w:rsidRPr="00AE2768" w:rsidRDefault="00FE1713" w:rsidP="00FE171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5F23F8F"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lang w:val="hy-AM"/>
        </w:rPr>
        <w:lastRenderedPageBreak/>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97D07CC" w14:textId="2A4A84EF"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2" w:name="_Hlk23253914"/>
      <w:r w:rsidRPr="00AE2768">
        <w:rPr>
          <w:rFonts w:ascii="GHEA Grapalat" w:hAnsi="GHEA Grapalat"/>
          <w:sz w:val="20"/>
          <w:szCs w:val="20"/>
          <w:lang w:val="hy-AM" w:eastAsia="ru-RU"/>
        </w:rPr>
        <w:t>Պայմանագիրն ամբողջությամբ կամ մասնակի միակողմանի լուծելու մասին ծանուցում</w:t>
      </w:r>
      <w:r w:rsidR="00E90C9E">
        <w:rPr>
          <w:rFonts w:ascii="GHEA Grapalat" w:hAnsi="GHEA Grapalat"/>
          <w:sz w:val="20"/>
          <w:szCs w:val="20"/>
          <w:lang w:val="hy-AM" w:eastAsia="ru-RU"/>
        </w:rPr>
        <w:t xml:space="preserve">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2"/>
      <w:r w:rsidRPr="00AE2768">
        <w:rPr>
          <w:rFonts w:ascii="GHEA Grapalat" w:hAnsi="GHEA Grapalat"/>
          <w:sz w:val="20"/>
          <w:szCs w:val="20"/>
          <w:lang w:val="hy-AM" w:eastAsia="ru-RU"/>
        </w:rPr>
        <w:t xml:space="preserve">   </w:t>
      </w:r>
    </w:p>
    <w:p w14:paraId="0CA0F574"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5F51C8A" w14:textId="77777777" w:rsidR="00FE1713" w:rsidRPr="00AE276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775492DA" w14:textId="77777777" w:rsidR="00FE1713" w:rsidRPr="005A2C08" w:rsidRDefault="00FE1713" w:rsidP="00FE171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0292A24C" w14:textId="1B6582EB" w:rsidR="00FE1713" w:rsidRPr="00FD59FC" w:rsidRDefault="00FE1713" w:rsidP="00FE1713">
      <w:pPr>
        <w:ind w:firstLine="567"/>
        <w:jc w:val="both"/>
        <w:rPr>
          <w:rFonts w:ascii="GHEA Grapalat" w:hAnsi="GHEA Grapalat"/>
          <w:b/>
          <w:sz w:val="20"/>
          <w:szCs w:val="20"/>
          <w:lang w:val="hy-AM" w:eastAsia="ru-RU"/>
        </w:rPr>
      </w:pPr>
      <w:r w:rsidRPr="00FD59FC">
        <w:rPr>
          <w:rFonts w:ascii="GHEA Grapalat" w:hAnsi="GHEA Grapalat"/>
          <w:b/>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903030" w:rsidRPr="00903030">
        <w:rPr>
          <w:rFonts w:ascii="GHEA Grapalat" w:hAnsi="GHEA Grapalat"/>
          <w:b/>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FD59FC">
        <w:rPr>
          <w:rFonts w:ascii="GHEA Grapalat" w:hAnsi="GHEA Grapalat"/>
          <w:b/>
          <w:sz w:val="20"/>
          <w:szCs w:val="20"/>
          <w:lang w:val="hy-AM" w:eastAsia="ru-RU"/>
        </w:rPr>
        <w:t xml:space="preserve">Ընդ որում, Վաճառողը համաձայնագիրը կնքում </w:t>
      </w:r>
      <w:r w:rsidRPr="00C7390F">
        <w:rPr>
          <w:rFonts w:ascii="GHEA Grapalat" w:hAnsi="GHEA Grapalat"/>
          <w:b/>
          <w:sz w:val="20"/>
          <w:szCs w:val="20"/>
          <w:lang w:val="hy-AM" w:eastAsia="ru-RU"/>
        </w:rPr>
        <w:t>և</w:t>
      </w:r>
      <w:r w:rsidRPr="00FD59FC">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FD59FC">
        <w:rPr>
          <w:rStyle w:val="FootnoteReference"/>
          <w:rFonts w:ascii="GHEA Grapalat" w:hAnsi="GHEA Grapalat"/>
          <w:b/>
          <w:color w:val="FFFFFF"/>
          <w:sz w:val="20"/>
          <w:szCs w:val="20"/>
          <w:lang w:val="hy-AM" w:eastAsia="ru-RU"/>
        </w:rPr>
        <w:footnoteReference w:id="17"/>
      </w:r>
    </w:p>
    <w:p w14:paraId="4E68DCB4" w14:textId="77777777" w:rsidR="00FE1713" w:rsidRPr="00AE2768" w:rsidRDefault="00FE1713" w:rsidP="00FE1713">
      <w:pPr>
        <w:ind w:firstLine="709"/>
        <w:jc w:val="both"/>
        <w:rPr>
          <w:rFonts w:ascii="GHEA Grapalat" w:hAnsi="GHEA Grapalat"/>
          <w:sz w:val="20"/>
          <w:lang w:val="hy-AM"/>
        </w:rPr>
      </w:pPr>
    </w:p>
    <w:p w14:paraId="27E7CDD8" w14:textId="77777777" w:rsidR="00FE1713" w:rsidRPr="00AE2768" w:rsidRDefault="00FE1713" w:rsidP="00FE1713">
      <w:pPr>
        <w:ind w:firstLine="709"/>
        <w:jc w:val="both"/>
        <w:rPr>
          <w:rFonts w:ascii="GHEA Grapalat" w:hAnsi="GHEA Grapalat"/>
          <w:b/>
          <w:sz w:val="20"/>
          <w:lang w:val="hy-AM"/>
        </w:rPr>
      </w:pPr>
      <w:r w:rsidRPr="002F58FE">
        <w:rPr>
          <w:rFonts w:ascii="GHEA Grapalat" w:hAnsi="GHEA Grapalat"/>
          <w:b/>
          <w:sz w:val="20"/>
          <w:lang w:val="hy-AM"/>
        </w:rPr>
        <w:t>9</w:t>
      </w:r>
      <w:r w:rsidRPr="00AE2768">
        <w:rPr>
          <w:rFonts w:ascii="GHEA Grapalat" w:hAnsi="GHEA Grapalat"/>
          <w:b/>
          <w:sz w:val="20"/>
          <w:lang w:val="hy-AM"/>
        </w:rPr>
        <w:t>. 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FE1713" w:rsidRPr="00752623" w14:paraId="5329E309" w14:textId="77777777" w:rsidTr="00791B98">
        <w:trPr>
          <w:trHeight w:val="3107"/>
          <w:jc w:val="center"/>
        </w:trPr>
        <w:tc>
          <w:tcPr>
            <w:tcW w:w="4935" w:type="dxa"/>
          </w:tcPr>
          <w:p w14:paraId="02D0A9E5" w14:textId="77777777" w:rsidR="00FE1713" w:rsidRDefault="00FE1713" w:rsidP="00791B98">
            <w:pPr>
              <w:jc w:val="center"/>
              <w:rPr>
                <w:rFonts w:ascii="Sylfaen" w:hAnsi="Sylfaen" w:cs="Sylfaen"/>
                <w:b/>
                <w:bCs/>
                <w:lang w:val="pt-BR"/>
              </w:rPr>
            </w:pPr>
          </w:p>
          <w:p w14:paraId="1A12622D" w14:textId="77777777" w:rsidR="00FE1713" w:rsidRPr="00D05B89" w:rsidRDefault="00FE1713" w:rsidP="00791B98">
            <w:pPr>
              <w:jc w:val="center"/>
              <w:rPr>
                <w:rFonts w:ascii="GHEA Grapalat" w:hAnsi="GHEA Grapalat"/>
                <w:sz w:val="22"/>
                <w:szCs w:val="22"/>
                <w:lang w:val="hy-AM"/>
              </w:rPr>
            </w:pPr>
            <w:r w:rsidRPr="00752623">
              <w:rPr>
                <w:rFonts w:ascii="Sylfaen" w:hAnsi="Sylfaen" w:cs="Sylfaen"/>
                <w:b/>
                <w:bCs/>
                <w:lang w:val="pt-BR"/>
              </w:rPr>
              <w:t>ՎԱՃԱՌՈՂ</w:t>
            </w:r>
          </w:p>
          <w:p w14:paraId="4E4D23BA" w14:textId="77777777" w:rsidR="00FE1713" w:rsidRPr="00D05B89" w:rsidRDefault="00FE1713" w:rsidP="00791B98">
            <w:pPr>
              <w:jc w:val="center"/>
              <w:rPr>
                <w:rFonts w:ascii="GHEA Grapalat" w:hAnsi="GHEA Grapalat"/>
                <w:lang w:val="hy-AM"/>
              </w:rPr>
            </w:pPr>
          </w:p>
          <w:p w14:paraId="00607D14" w14:textId="77777777" w:rsidR="00FE1713" w:rsidRPr="00D05B89" w:rsidRDefault="00FE1713" w:rsidP="00791B98">
            <w:pPr>
              <w:jc w:val="center"/>
              <w:rPr>
                <w:rFonts w:ascii="GHEA Grapalat" w:hAnsi="GHEA Grapalat"/>
                <w:lang w:val="hy-AM"/>
              </w:rPr>
            </w:pPr>
          </w:p>
          <w:p w14:paraId="10AB07F7" w14:textId="77777777" w:rsidR="00FE1713" w:rsidRPr="00D05B89" w:rsidRDefault="00FE1713" w:rsidP="00791B98">
            <w:pPr>
              <w:jc w:val="center"/>
              <w:rPr>
                <w:rFonts w:ascii="GHEA Grapalat" w:hAnsi="GHEA Grapalat"/>
                <w:lang w:val="hy-AM"/>
              </w:rPr>
            </w:pPr>
          </w:p>
          <w:p w14:paraId="0C5D3BD8" w14:textId="77777777" w:rsidR="00FE1713" w:rsidRPr="00D05B89" w:rsidRDefault="00FE1713" w:rsidP="00791B98">
            <w:pPr>
              <w:rPr>
                <w:rFonts w:ascii="GHEA Grapalat" w:hAnsi="GHEA Grapalat"/>
                <w:lang w:val="hy-AM"/>
              </w:rPr>
            </w:pPr>
            <w:r w:rsidRPr="00D05B89">
              <w:rPr>
                <w:rFonts w:ascii="Arial LatArm" w:hAnsi="Arial LatArm" w:cs="Sylfaen"/>
                <w:bCs/>
                <w:sz w:val="20"/>
                <w:lang w:val="hy-AM"/>
              </w:rPr>
              <w:t xml:space="preserve">       ¾É. ÷áëï.</w:t>
            </w:r>
          </w:p>
          <w:p w14:paraId="6FCD7649" w14:textId="77777777" w:rsidR="00FE1713" w:rsidRPr="00D05B89" w:rsidRDefault="00FE1713" w:rsidP="00791B98">
            <w:pPr>
              <w:jc w:val="center"/>
              <w:rPr>
                <w:rFonts w:ascii="GHEA Grapalat" w:hAnsi="GHEA Grapalat"/>
                <w:lang w:val="hy-AM"/>
              </w:rPr>
            </w:pPr>
          </w:p>
          <w:p w14:paraId="383FAFFC" w14:textId="77777777" w:rsidR="00FE1713" w:rsidRPr="00D05B89" w:rsidRDefault="00FE1713" w:rsidP="00791B98">
            <w:pPr>
              <w:jc w:val="center"/>
              <w:rPr>
                <w:rFonts w:ascii="GHEA Grapalat" w:hAnsi="GHEA Grapalat"/>
                <w:lang w:val="hy-AM"/>
              </w:rPr>
            </w:pPr>
          </w:p>
          <w:p w14:paraId="7E4F1DF3" w14:textId="77777777" w:rsidR="00FE1713" w:rsidRPr="00D05B89" w:rsidRDefault="00FE1713" w:rsidP="00791B98">
            <w:pPr>
              <w:jc w:val="center"/>
              <w:rPr>
                <w:rFonts w:ascii="GHEA Grapalat" w:hAnsi="GHEA Grapalat"/>
                <w:lang w:val="hy-AM"/>
              </w:rPr>
            </w:pPr>
          </w:p>
          <w:p w14:paraId="3C3CF774" w14:textId="77777777" w:rsidR="00FE1713" w:rsidRPr="00D05B89" w:rsidRDefault="00FE1713" w:rsidP="00791B98">
            <w:pPr>
              <w:jc w:val="center"/>
              <w:rPr>
                <w:rFonts w:ascii="GHEA Grapalat" w:hAnsi="GHEA Grapalat"/>
                <w:lang w:val="hy-AM"/>
              </w:rPr>
            </w:pPr>
            <w:r w:rsidRPr="00D05B89">
              <w:rPr>
                <w:rFonts w:ascii="GHEA Grapalat" w:hAnsi="GHEA Grapalat"/>
                <w:lang w:val="hy-AM"/>
              </w:rPr>
              <w:t>---------------------------------</w:t>
            </w:r>
          </w:p>
          <w:p w14:paraId="09EDE081" w14:textId="77777777" w:rsidR="00FE1713" w:rsidRPr="00D05B89" w:rsidRDefault="00FE1713" w:rsidP="00791B98">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05CA73A8" w14:textId="77777777" w:rsidR="00FE1713" w:rsidRPr="00D05B89" w:rsidRDefault="00FE1713" w:rsidP="00791B98">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42C3AFC0" w14:textId="77777777" w:rsidR="00FE1713" w:rsidRPr="00D05B89" w:rsidRDefault="00FE1713" w:rsidP="00791B98">
            <w:pPr>
              <w:jc w:val="center"/>
              <w:rPr>
                <w:rFonts w:ascii="GHEA Grapalat" w:hAnsi="GHEA Grapalat"/>
                <w:lang w:val="hy-AM"/>
              </w:rPr>
            </w:pPr>
          </w:p>
        </w:tc>
        <w:tc>
          <w:tcPr>
            <w:tcW w:w="4959" w:type="dxa"/>
          </w:tcPr>
          <w:p w14:paraId="683A29AC" w14:textId="77777777" w:rsidR="00FE1713" w:rsidRPr="00752623" w:rsidRDefault="00FE1713" w:rsidP="00791B98">
            <w:pPr>
              <w:jc w:val="center"/>
              <w:rPr>
                <w:rFonts w:ascii="GHEA Grapalat" w:hAnsi="GHEA Grapalat" w:cs="Sylfaen"/>
                <w:b/>
                <w:bCs/>
                <w:lang w:val="nb-NO"/>
              </w:rPr>
            </w:pPr>
            <w:r w:rsidRPr="00752623">
              <w:rPr>
                <w:rFonts w:ascii="Sylfaen" w:hAnsi="Sylfaen" w:cs="Sylfaen"/>
                <w:b/>
                <w:bCs/>
                <w:lang w:val="nb-NO"/>
              </w:rPr>
              <w:t>ԳՆՈՐԴ</w:t>
            </w:r>
          </w:p>
          <w:p w14:paraId="1A5D8BEB" w14:textId="77777777" w:rsidR="00FE1713" w:rsidRPr="00D05B89" w:rsidRDefault="00FE1713" w:rsidP="00791B98">
            <w:pPr>
              <w:jc w:val="center"/>
              <w:rPr>
                <w:rFonts w:ascii="Arial LatArm" w:hAnsi="Arial LatArm" w:cs="Sylfaen"/>
                <w:b/>
                <w:bCs/>
                <w:sz w:val="20"/>
                <w:lang w:val="hy-AM"/>
              </w:rPr>
            </w:pPr>
            <w:r w:rsidRPr="00D05B89">
              <w:rPr>
                <w:rFonts w:ascii="Arial LatArm" w:hAnsi="Arial LatArm" w:cs="Sylfaen"/>
                <w:b/>
                <w:bCs/>
                <w:lang w:val="hy-AM"/>
              </w:rPr>
              <w:t>§</w:t>
            </w:r>
            <w:r w:rsidRPr="00D05B89">
              <w:rPr>
                <w:rFonts w:ascii="Arial LatArm" w:hAnsi="Arial LatArm" w:cs="Sylfaen"/>
                <w:b/>
                <w:bCs/>
                <w:sz w:val="20"/>
                <w:lang w:val="hy-AM"/>
              </w:rPr>
              <w:t xml:space="preserve">ºñù³ÕÉáõÛë¦ ö´À </w:t>
            </w:r>
          </w:p>
          <w:p w14:paraId="11CD8772" w14:textId="77777777" w:rsidR="00FE1713" w:rsidRPr="00D05B89" w:rsidRDefault="00FE1713" w:rsidP="00791B98">
            <w:pPr>
              <w:jc w:val="center"/>
              <w:rPr>
                <w:rFonts w:ascii="Arial LatArm" w:hAnsi="Arial LatArm" w:cs="Sylfaen"/>
                <w:bCs/>
                <w:sz w:val="20"/>
                <w:lang w:val="hy-AM"/>
              </w:rPr>
            </w:pPr>
            <w:r w:rsidRPr="00D05B89">
              <w:rPr>
                <w:rFonts w:ascii="Arial LatArm" w:hAnsi="Arial LatArm" w:cs="Sylfaen"/>
                <w:bCs/>
                <w:sz w:val="20"/>
                <w:lang w:val="hy-AM"/>
              </w:rPr>
              <w:t>ù. ºñ¨³Ý ´áõ½³Ý¹Ç 1/4, ÎáÙÇï³ë 28</w:t>
            </w:r>
          </w:p>
          <w:p w14:paraId="14D1E86C" w14:textId="77777777" w:rsidR="00FE1713" w:rsidRPr="00D05B89" w:rsidRDefault="00FE1713" w:rsidP="00791B98">
            <w:pPr>
              <w:jc w:val="center"/>
              <w:rPr>
                <w:rFonts w:ascii="Arial LatArm" w:hAnsi="Arial LatArm" w:cs="Sylfaen"/>
                <w:bCs/>
                <w:sz w:val="20"/>
                <w:lang w:val="hy-AM"/>
              </w:rPr>
            </w:pPr>
            <w:r w:rsidRPr="00D05B89">
              <w:rPr>
                <w:rFonts w:ascii="Arial LatArm" w:hAnsi="Arial LatArm" w:cs="Sylfaen"/>
                <w:bCs/>
                <w:sz w:val="20"/>
                <w:lang w:val="hy-AM"/>
              </w:rPr>
              <w:t xml:space="preserve">    §²ð²ð²î´²ÜÎ¦ ´´À</w:t>
            </w:r>
          </w:p>
          <w:p w14:paraId="53CE4010" w14:textId="77777777" w:rsidR="00FE1713" w:rsidRPr="00D05B89" w:rsidRDefault="00FE1713" w:rsidP="00791B98">
            <w:pPr>
              <w:jc w:val="center"/>
              <w:rPr>
                <w:rFonts w:ascii="Arial LatArm" w:hAnsi="Arial LatArm" w:cs="Sylfaen"/>
                <w:bCs/>
                <w:sz w:val="20"/>
                <w:lang w:val="hy-AM"/>
              </w:rPr>
            </w:pPr>
            <w:r w:rsidRPr="00D05B89">
              <w:rPr>
                <w:rFonts w:ascii="Arial LatArm" w:hAnsi="Arial LatArm" w:cs="Sylfaen"/>
                <w:bCs/>
                <w:sz w:val="20"/>
                <w:lang w:val="hy-AM"/>
              </w:rPr>
              <w:t xml:space="preserve">     Ð/Ð 1510004597930100 ÐìÐÐ 02504913 </w:t>
            </w:r>
          </w:p>
          <w:p w14:paraId="2A7C94EF" w14:textId="77777777" w:rsidR="00FE1713" w:rsidRPr="00D05B89" w:rsidRDefault="00FE1713" w:rsidP="00791B98">
            <w:pPr>
              <w:jc w:val="center"/>
              <w:rPr>
                <w:rFonts w:ascii="Sylfaen" w:hAnsi="Sylfaen"/>
                <w:lang w:val="hy-AM"/>
              </w:rPr>
            </w:pPr>
            <w:r w:rsidRPr="00D05B89">
              <w:rPr>
                <w:rFonts w:ascii="Arial LatArm" w:hAnsi="Arial LatArm" w:cs="Sylfaen"/>
                <w:bCs/>
                <w:sz w:val="20"/>
                <w:lang w:val="hy-AM"/>
              </w:rPr>
              <w:t>¾É. ÷áëï.</w:t>
            </w:r>
            <w:r w:rsidRPr="00D05B89">
              <w:rPr>
                <w:rFonts w:ascii="GHEA Grapalat" w:hAnsi="GHEA Grapalat" w:cs="Sylfaen"/>
                <w:lang w:val="hy-AM"/>
              </w:rPr>
              <w:t xml:space="preserve"> </w:t>
            </w:r>
            <w:r w:rsidRPr="00D05B89">
              <w:rPr>
                <w:lang w:val="hy-AM"/>
              </w:rPr>
              <w:t>y</w:t>
            </w:r>
            <w:hyperlink r:id="rId11" w:history="1">
              <w:r w:rsidRPr="00D05B89">
                <w:rPr>
                  <w:lang w:val="hy-AM"/>
                </w:rPr>
                <w:t>erqaxluys@yerevan.am</w:t>
              </w:r>
            </w:hyperlink>
            <w:r w:rsidRPr="00D05B89">
              <w:rPr>
                <w:rFonts w:ascii="Sylfaen" w:hAnsi="Sylfaen"/>
                <w:lang w:val="hy-AM"/>
              </w:rPr>
              <w:t xml:space="preserve">       </w:t>
            </w:r>
          </w:p>
          <w:p w14:paraId="086A569D" w14:textId="77777777" w:rsidR="00FE1713" w:rsidRPr="00D05B89" w:rsidRDefault="00FE1713" w:rsidP="00791B98">
            <w:pPr>
              <w:jc w:val="center"/>
              <w:rPr>
                <w:rFonts w:ascii="Arial LatArm" w:hAnsi="Arial LatArm" w:cs="Sylfaen"/>
                <w:bCs/>
                <w:sz w:val="20"/>
                <w:lang w:val="hy-AM"/>
              </w:rPr>
            </w:pPr>
            <w:r w:rsidRPr="00D05B89">
              <w:rPr>
                <w:rFonts w:ascii="Sylfaen" w:hAnsi="Sylfaen"/>
                <w:lang w:val="hy-AM"/>
              </w:rPr>
              <w:t xml:space="preserve">   </w:t>
            </w:r>
          </w:p>
          <w:p w14:paraId="72898AF1" w14:textId="77777777" w:rsidR="00FE1713" w:rsidRPr="00D05B89" w:rsidRDefault="00FE1713" w:rsidP="00791B98">
            <w:pPr>
              <w:jc w:val="center"/>
              <w:rPr>
                <w:rFonts w:ascii="Arial LatArm" w:hAnsi="Arial LatArm" w:cs="Sylfaen"/>
                <w:bCs/>
                <w:sz w:val="20"/>
                <w:lang w:val="hy-AM"/>
              </w:rPr>
            </w:pPr>
          </w:p>
          <w:p w14:paraId="21A42B73" w14:textId="77777777" w:rsidR="00FE1713" w:rsidRPr="00D05B89" w:rsidRDefault="00FE1713" w:rsidP="00791B98">
            <w:pPr>
              <w:jc w:val="center"/>
              <w:rPr>
                <w:rFonts w:ascii="Arial LatArm" w:hAnsi="Arial LatArm" w:cs="Sylfaen"/>
                <w:bCs/>
                <w:sz w:val="20"/>
                <w:lang w:val="hy-AM"/>
              </w:rPr>
            </w:pPr>
          </w:p>
          <w:p w14:paraId="3223A3D5" w14:textId="77777777" w:rsidR="00FE1713" w:rsidRPr="00D05B89" w:rsidRDefault="00FE1713" w:rsidP="00791B98">
            <w:pPr>
              <w:jc w:val="center"/>
              <w:rPr>
                <w:rFonts w:ascii="Arial LatArm" w:hAnsi="Arial LatArm" w:cs="Sylfaen"/>
                <w:bCs/>
                <w:sz w:val="20"/>
                <w:lang w:val="hy-AM"/>
              </w:rPr>
            </w:pPr>
            <w:r w:rsidRPr="00D05B89">
              <w:rPr>
                <w:rFonts w:ascii="Arial LatArm" w:hAnsi="Arial LatArm" w:cs="Sylfaen"/>
                <w:bCs/>
                <w:sz w:val="20"/>
                <w:lang w:val="hy-AM"/>
              </w:rPr>
              <w:t>_________________</w:t>
            </w:r>
          </w:p>
          <w:p w14:paraId="1C51000B" w14:textId="77777777" w:rsidR="00FE1713" w:rsidRPr="005A2C08" w:rsidRDefault="00FE1713" w:rsidP="00791B98">
            <w:pPr>
              <w:jc w:val="center"/>
              <w:rPr>
                <w:rFonts w:ascii="Arial LatArm" w:hAnsi="Arial LatArm" w:cs="Sylfaen"/>
                <w:bCs/>
                <w:sz w:val="20"/>
                <w:lang w:val="hy-AM"/>
              </w:rPr>
            </w:pPr>
            <w:r w:rsidRPr="005A2C08">
              <w:rPr>
                <w:rFonts w:ascii="Arial LatArm" w:hAnsi="Arial LatArm" w:cs="Sylfaen"/>
                <w:bCs/>
                <w:sz w:val="16"/>
                <w:lang w:val="hy-AM"/>
              </w:rPr>
              <w:t>ëïáñ³·ñáõÃÛáõÝ</w:t>
            </w:r>
          </w:p>
          <w:p w14:paraId="6A7B5B6B" w14:textId="77777777" w:rsidR="00FE1713" w:rsidRPr="00DF6EBB" w:rsidRDefault="00FE1713" w:rsidP="00791B98">
            <w:pPr>
              <w:jc w:val="center"/>
              <w:rPr>
                <w:rFonts w:ascii="Arial LatArm" w:hAnsi="Arial LatArm" w:cs="Sylfaen"/>
                <w:bCs/>
                <w:sz w:val="20"/>
              </w:rPr>
            </w:pPr>
            <w:r w:rsidRPr="005A2C08">
              <w:rPr>
                <w:rFonts w:ascii="Arial LatArm" w:hAnsi="Arial LatArm" w:cs="Sylfaen"/>
                <w:bCs/>
                <w:sz w:val="20"/>
                <w:lang w:val="hy-AM"/>
              </w:rPr>
              <w:t xml:space="preserve">                                       </w:t>
            </w:r>
            <w:r w:rsidRPr="00DF6EBB">
              <w:rPr>
                <w:rFonts w:ascii="Arial LatArm" w:hAnsi="Arial LatArm" w:cs="Sylfaen"/>
                <w:bCs/>
                <w:sz w:val="20"/>
              </w:rPr>
              <w:t>Î©î</w:t>
            </w:r>
          </w:p>
          <w:p w14:paraId="196F0545" w14:textId="77777777" w:rsidR="00FE1713" w:rsidRPr="00752623" w:rsidRDefault="00FE1713" w:rsidP="00791B98">
            <w:pPr>
              <w:jc w:val="center"/>
              <w:rPr>
                <w:rFonts w:ascii="GHEA Grapalat" w:hAnsi="GHEA Grapalat"/>
                <w:sz w:val="22"/>
                <w:szCs w:val="22"/>
                <w:lang w:val="ru-RU"/>
              </w:rPr>
            </w:pPr>
          </w:p>
        </w:tc>
      </w:tr>
    </w:tbl>
    <w:p w14:paraId="08F7A83D" w14:textId="77777777" w:rsidR="00FE1713" w:rsidRPr="00A71D81" w:rsidRDefault="00FE1713" w:rsidP="00FE171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1FFDE914" w14:textId="4C61B352" w:rsidR="00FE1713" w:rsidRPr="00A71D81" w:rsidRDefault="00FE1713" w:rsidP="00FE1713">
      <w:pPr>
        <w:jc w:val="center"/>
        <w:rPr>
          <w:rFonts w:ascii="GHEA Grapalat" w:hAnsi="GHEA Grapalat"/>
          <w:sz w:val="20"/>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39B0D3DE" w14:textId="77777777"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lastRenderedPageBreak/>
        <w:t>Հավելված N 2</w:t>
      </w:r>
    </w:p>
    <w:p w14:paraId="4FBCD094" w14:textId="2D0B21CE"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         »              20</w:t>
      </w:r>
      <w:r w:rsidRPr="0096457E">
        <w:rPr>
          <w:rFonts w:ascii="GHEA Grapalat" w:hAnsi="GHEA Grapalat"/>
          <w:i/>
          <w:sz w:val="18"/>
          <w:lang w:val="hy-AM"/>
        </w:rPr>
        <w:t>2</w:t>
      </w:r>
      <w:r w:rsidRPr="00752623">
        <w:rPr>
          <w:rFonts w:ascii="GHEA Grapalat" w:hAnsi="GHEA Grapalat"/>
          <w:i/>
          <w:sz w:val="18"/>
          <w:lang w:val="hy-AM"/>
        </w:rPr>
        <w:t xml:space="preserve"> թ. կնքված </w:t>
      </w:r>
    </w:p>
    <w:p w14:paraId="199A8AF2" w14:textId="0F659ABA" w:rsidR="00ED561E" w:rsidRPr="00752623" w:rsidRDefault="00ED561E" w:rsidP="00ED561E">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Pr>
          <w:rFonts w:ascii="GHEA Grapalat" w:hAnsi="GHEA Grapalat" w:cs="Sylfaen"/>
          <w:b/>
          <w:lang w:val="hy-AM"/>
        </w:rPr>
        <w:t>-</w:t>
      </w:r>
      <w:r w:rsidR="00166BE1">
        <w:rPr>
          <w:rFonts w:ascii="GHEA Grapalat" w:hAnsi="GHEA Grapalat" w:cs="Sylfaen"/>
          <w:b/>
          <w:lang w:val="hy-AM"/>
        </w:rPr>
        <w:t>25/3</w:t>
      </w:r>
      <w:r w:rsidRPr="003D7A72">
        <w:rPr>
          <w:rFonts w:ascii="GHEA Grapalat" w:hAnsi="GHEA Grapalat"/>
          <w:lang w:val="es-ES"/>
        </w:rPr>
        <w:t>»</w:t>
      </w:r>
      <w:r w:rsidRPr="00752623">
        <w:rPr>
          <w:rFonts w:ascii="GHEA Grapalat" w:hAnsi="GHEA Grapalat"/>
          <w:i/>
          <w:sz w:val="18"/>
          <w:lang w:val="hy-AM"/>
        </w:rPr>
        <w:t xml:space="preserve">  ծածկագրով պայմանագրի</w:t>
      </w:r>
    </w:p>
    <w:p w14:paraId="58D11CD6" w14:textId="77777777" w:rsidR="00ED561E" w:rsidRPr="002F58FE" w:rsidRDefault="00ED561E" w:rsidP="00ED561E">
      <w:pPr>
        <w:tabs>
          <w:tab w:val="left" w:pos="9540"/>
        </w:tabs>
        <w:rPr>
          <w:rFonts w:ascii="GHEA Grapalat" w:hAnsi="GHEA Grapalat"/>
          <w:sz w:val="20"/>
          <w:lang w:val="hy-AM"/>
        </w:rPr>
      </w:pPr>
    </w:p>
    <w:p w14:paraId="694C1D0C" w14:textId="77777777" w:rsidR="00ED561E" w:rsidRPr="00752623" w:rsidRDefault="00ED561E" w:rsidP="00ED561E">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803575D" w14:textId="77777777" w:rsidR="00ED561E" w:rsidRPr="00752623" w:rsidRDefault="00ED561E" w:rsidP="00ED561E">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2A0341" w:rsidRPr="007876DF" w14:paraId="1AFCC789" w14:textId="77777777" w:rsidTr="00086ED7">
        <w:trPr>
          <w:trHeight w:val="531"/>
          <w:jc w:val="center"/>
        </w:trPr>
        <w:tc>
          <w:tcPr>
            <w:tcW w:w="10635" w:type="dxa"/>
            <w:gridSpan w:val="5"/>
          </w:tcPr>
          <w:p w14:paraId="101544CB"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Ապրանքի</w:t>
            </w:r>
          </w:p>
        </w:tc>
      </w:tr>
      <w:tr w:rsidR="002A0341" w:rsidRPr="001C24AD" w14:paraId="5E3D0142" w14:textId="77777777" w:rsidTr="00086ED7">
        <w:trPr>
          <w:trHeight w:val="2733"/>
          <w:jc w:val="center"/>
        </w:trPr>
        <w:tc>
          <w:tcPr>
            <w:tcW w:w="1868" w:type="dxa"/>
            <w:vAlign w:val="center"/>
          </w:tcPr>
          <w:p w14:paraId="6E7F978D"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հրավերով նախատեսված չափաբաժնի համարը</w:t>
            </w:r>
          </w:p>
        </w:tc>
        <w:tc>
          <w:tcPr>
            <w:tcW w:w="2245" w:type="dxa"/>
            <w:vAlign w:val="center"/>
          </w:tcPr>
          <w:p w14:paraId="2FE5F2B0"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239C0429" w14:textId="77777777" w:rsidR="002A0341" w:rsidRPr="007876DF" w:rsidRDefault="002A0341" w:rsidP="00086ED7">
            <w:pPr>
              <w:jc w:val="center"/>
              <w:rPr>
                <w:rFonts w:ascii="Sylfaen" w:hAnsi="Sylfaen"/>
                <w:sz w:val="22"/>
                <w:lang w:val="pt-BR"/>
              </w:rPr>
            </w:pPr>
            <w:r w:rsidRPr="007876DF">
              <w:rPr>
                <w:rFonts w:ascii="Sylfaen" w:hAnsi="Sylfaen"/>
                <w:sz w:val="22"/>
                <w:lang w:val="pt-BR"/>
              </w:rPr>
              <w:t>անվանումը</w:t>
            </w:r>
          </w:p>
        </w:tc>
        <w:tc>
          <w:tcPr>
            <w:tcW w:w="4258" w:type="dxa"/>
            <w:gridSpan w:val="2"/>
            <w:vAlign w:val="center"/>
          </w:tcPr>
          <w:p w14:paraId="3358518B" w14:textId="6F5D3DDA" w:rsidR="002A0341" w:rsidRPr="007876DF" w:rsidRDefault="002A0341" w:rsidP="00E33A2B">
            <w:pPr>
              <w:jc w:val="both"/>
              <w:rPr>
                <w:rFonts w:ascii="Sylfaen" w:hAnsi="Sylfaen"/>
                <w:sz w:val="22"/>
                <w:lang w:val="pt-BR"/>
              </w:rPr>
            </w:pPr>
            <w:r w:rsidRPr="007876DF">
              <w:rPr>
                <w:rFonts w:ascii="Sylfaen" w:hAnsi="Sylfaen"/>
                <w:sz w:val="22"/>
                <w:lang w:val="pt-BR"/>
              </w:rPr>
              <w:t>դիմաց վճարումները նախատեսվում է իրականացնել 202</w:t>
            </w:r>
            <w:r w:rsidR="00BC4C35">
              <w:rPr>
                <w:rFonts w:ascii="Sylfaen" w:hAnsi="Sylfaen"/>
                <w:sz w:val="22"/>
                <w:lang w:val="pt-BR"/>
              </w:rPr>
              <w:t>5</w:t>
            </w:r>
            <w:r w:rsidRPr="007876DF">
              <w:rPr>
                <w:rFonts w:ascii="Sylfaen" w:hAnsi="Sylfaen"/>
                <w:sz w:val="22"/>
                <w:lang w:val="pt-BR"/>
              </w:rPr>
              <w:t xml:space="preserve">թ-ին` </w:t>
            </w:r>
          </w:p>
        </w:tc>
      </w:tr>
      <w:tr w:rsidR="00A926FF" w:rsidRPr="004D5577" w14:paraId="29628A04" w14:textId="77777777" w:rsidTr="00086ED7">
        <w:trPr>
          <w:cantSplit/>
          <w:trHeight w:val="2229"/>
          <w:jc w:val="center"/>
        </w:trPr>
        <w:tc>
          <w:tcPr>
            <w:tcW w:w="1868" w:type="dxa"/>
            <w:vAlign w:val="center"/>
          </w:tcPr>
          <w:p w14:paraId="0E82A7AA" w14:textId="3F4E5221" w:rsidR="00A926FF" w:rsidRDefault="00A926FF" w:rsidP="00A926FF">
            <w:pPr>
              <w:jc w:val="center"/>
              <w:rPr>
                <w:rFonts w:ascii="Sylfaen" w:hAnsi="Sylfaen"/>
                <w:sz w:val="22"/>
                <w:lang w:val="pt-BR"/>
              </w:rPr>
            </w:pPr>
            <w:r>
              <w:rPr>
                <w:rFonts w:ascii="Sylfaen" w:hAnsi="Sylfaen"/>
                <w:sz w:val="22"/>
                <w:lang w:val="pt-BR"/>
              </w:rPr>
              <w:t>1</w:t>
            </w:r>
          </w:p>
        </w:tc>
        <w:tc>
          <w:tcPr>
            <w:tcW w:w="2245" w:type="dxa"/>
            <w:vAlign w:val="center"/>
          </w:tcPr>
          <w:p w14:paraId="4566DA55" w14:textId="0C21D940" w:rsidR="00A926FF" w:rsidRPr="004D5577" w:rsidRDefault="00A926FF" w:rsidP="00A926FF">
            <w:pPr>
              <w:jc w:val="center"/>
              <w:rPr>
                <w:rFonts w:ascii="Sylfaen" w:hAnsi="Sylfaen"/>
                <w:sz w:val="22"/>
                <w:lang w:val="pt-BR"/>
              </w:rPr>
            </w:pPr>
            <w:r>
              <w:rPr>
                <w:rFonts w:ascii="Arial Unicode" w:hAnsi="Arial Unicode" w:cs="Arial"/>
              </w:rPr>
              <w:t>34351400</w:t>
            </w:r>
          </w:p>
        </w:tc>
        <w:tc>
          <w:tcPr>
            <w:tcW w:w="2264" w:type="dxa"/>
            <w:vAlign w:val="center"/>
          </w:tcPr>
          <w:p w14:paraId="15D2C3DA" w14:textId="621B694C" w:rsidR="00A926FF" w:rsidRPr="004D5577" w:rsidRDefault="00A926FF" w:rsidP="00A926FF">
            <w:pPr>
              <w:jc w:val="center"/>
              <w:rPr>
                <w:rFonts w:ascii="Sylfaen" w:hAnsi="Sylfaen"/>
                <w:sz w:val="22"/>
                <w:lang w:val="pt-BR"/>
              </w:rPr>
            </w:pPr>
            <w:r>
              <w:rPr>
                <w:rFonts w:ascii="Arial" w:hAnsi="Arial" w:cs="Arial"/>
                <w:sz w:val="22"/>
                <w:szCs w:val="22"/>
              </w:rPr>
              <w:t>Անվադող</w:t>
            </w:r>
            <w:r>
              <w:rPr>
                <w:rFonts w:ascii="Arial LatArm" w:hAnsi="Arial LatArm" w:cs="Arial"/>
                <w:sz w:val="22"/>
                <w:szCs w:val="22"/>
              </w:rPr>
              <w:t xml:space="preserve"> 195/65 R-15C</w:t>
            </w:r>
          </w:p>
        </w:tc>
        <w:tc>
          <w:tcPr>
            <w:tcW w:w="3173" w:type="dxa"/>
            <w:vAlign w:val="center"/>
          </w:tcPr>
          <w:p w14:paraId="51B034EC" w14:textId="4B9EE124"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6FEB1A72" w14:textId="292FED15"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4C04E39D" w14:textId="77777777" w:rsidTr="00086ED7">
        <w:trPr>
          <w:cantSplit/>
          <w:trHeight w:val="2229"/>
          <w:jc w:val="center"/>
        </w:trPr>
        <w:tc>
          <w:tcPr>
            <w:tcW w:w="1868" w:type="dxa"/>
            <w:vAlign w:val="center"/>
          </w:tcPr>
          <w:p w14:paraId="76DB4980" w14:textId="3AB1863E" w:rsidR="00A926FF" w:rsidRDefault="00A926FF" w:rsidP="00A926FF">
            <w:pPr>
              <w:jc w:val="center"/>
              <w:rPr>
                <w:rFonts w:ascii="Sylfaen" w:hAnsi="Sylfaen"/>
                <w:sz w:val="22"/>
                <w:lang w:val="pt-BR"/>
              </w:rPr>
            </w:pPr>
            <w:r>
              <w:rPr>
                <w:rFonts w:ascii="Sylfaen" w:hAnsi="Sylfaen"/>
                <w:sz w:val="22"/>
                <w:lang w:val="pt-BR"/>
              </w:rPr>
              <w:t>2</w:t>
            </w:r>
          </w:p>
        </w:tc>
        <w:tc>
          <w:tcPr>
            <w:tcW w:w="2245" w:type="dxa"/>
            <w:vAlign w:val="center"/>
          </w:tcPr>
          <w:p w14:paraId="559FBBDE" w14:textId="09982952" w:rsidR="00A926FF" w:rsidRPr="004D5577" w:rsidRDefault="00A926FF" w:rsidP="00A926FF">
            <w:pPr>
              <w:jc w:val="center"/>
              <w:rPr>
                <w:rFonts w:ascii="Sylfaen" w:hAnsi="Sylfaen"/>
                <w:sz w:val="22"/>
                <w:lang w:val="pt-BR"/>
              </w:rPr>
            </w:pPr>
            <w:r>
              <w:rPr>
                <w:rFonts w:ascii="Arial Unicode" w:hAnsi="Arial Unicode" w:cs="Arial"/>
              </w:rPr>
              <w:t>34351400</w:t>
            </w:r>
          </w:p>
        </w:tc>
        <w:tc>
          <w:tcPr>
            <w:tcW w:w="2264" w:type="dxa"/>
            <w:vAlign w:val="center"/>
          </w:tcPr>
          <w:p w14:paraId="6BF723F7" w14:textId="50A37F5F" w:rsidR="00A926FF" w:rsidRPr="004D5577" w:rsidRDefault="00A926FF" w:rsidP="00A926FF">
            <w:pPr>
              <w:jc w:val="center"/>
              <w:rPr>
                <w:rFonts w:ascii="Sylfaen" w:hAnsi="Sylfaen"/>
                <w:sz w:val="22"/>
                <w:lang w:val="pt-BR"/>
              </w:rPr>
            </w:pPr>
            <w:r>
              <w:rPr>
                <w:rFonts w:ascii="Arial" w:hAnsi="Arial" w:cs="Arial"/>
                <w:sz w:val="22"/>
                <w:szCs w:val="22"/>
              </w:rPr>
              <w:t>Անվադող</w:t>
            </w:r>
            <w:r>
              <w:rPr>
                <w:rFonts w:ascii="Arial LatArm" w:hAnsi="Arial LatArm" w:cs="Arial"/>
                <w:sz w:val="22"/>
                <w:szCs w:val="22"/>
              </w:rPr>
              <w:t xml:space="preserve">  215/75 R-17 C</w:t>
            </w:r>
          </w:p>
        </w:tc>
        <w:tc>
          <w:tcPr>
            <w:tcW w:w="3173" w:type="dxa"/>
            <w:vAlign w:val="center"/>
          </w:tcPr>
          <w:p w14:paraId="032B9F4A" w14:textId="2EA711A7"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B8A845E" w14:textId="5A5CF108"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0888FE11" w14:textId="77777777" w:rsidTr="00086ED7">
        <w:trPr>
          <w:cantSplit/>
          <w:trHeight w:val="2229"/>
          <w:jc w:val="center"/>
        </w:trPr>
        <w:tc>
          <w:tcPr>
            <w:tcW w:w="1868" w:type="dxa"/>
            <w:vAlign w:val="center"/>
          </w:tcPr>
          <w:p w14:paraId="450DFC8F" w14:textId="661EF6B6" w:rsidR="00A926FF" w:rsidRDefault="00A926FF" w:rsidP="00A926FF">
            <w:pPr>
              <w:jc w:val="center"/>
              <w:rPr>
                <w:rFonts w:ascii="Sylfaen" w:hAnsi="Sylfaen"/>
                <w:sz w:val="22"/>
                <w:lang w:val="pt-BR"/>
              </w:rPr>
            </w:pPr>
            <w:r>
              <w:rPr>
                <w:rFonts w:ascii="Sylfaen" w:hAnsi="Sylfaen"/>
                <w:sz w:val="22"/>
                <w:lang w:val="pt-BR"/>
              </w:rPr>
              <w:t>3</w:t>
            </w:r>
          </w:p>
        </w:tc>
        <w:tc>
          <w:tcPr>
            <w:tcW w:w="2245" w:type="dxa"/>
            <w:vAlign w:val="center"/>
          </w:tcPr>
          <w:p w14:paraId="449EC746" w14:textId="2D75E3B1" w:rsidR="00A926FF" w:rsidRPr="004D5577" w:rsidRDefault="00A926FF" w:rsidP="00A926FF">
            <w:pPr>
              <w:jc w:val="center"/>
              <w:rPr>
                <w:rFonts w:ascii="Sylfaen" w:hAnsi="Sylfaen"/>
                <w:sz w:val="22"/>
                <w:lang w:val="pt-BR"/>
              </w:rPr>
            </w:pPr>
            <w:r>
              <w:rPr>
                <w:rFonts w:ascii="Arial Unicode" w:hAnsi="Arial Unicode" w:cs="Arial"/>
              </w:rPr>
              <w:t>34351400</w:t>
            </w:r>
          </w:p>
        </w:tc>
        <w:tc>
          <w:tcPr>
            <w:tcW w:w="2264" w:type="dxa"/>
            <w:vAlign w:val="center"/>
          </w:tcPr>
          <w:p w14:paraId="1A4FB3A8" w14:textId="2B5A3588" w:rsidR="00A926FF" w:rsidRPr="004D5577" w:rsidRDefault="00A926FF" w:rsidP="00A926FF">
            <w:pPr>
              <w:jc w:val="center"/>
              <w:rPr>
                <w:rFonts w:ascii="Sylfaen" w:hAnsi="Sylfaen"/>
                <w:sz w:val="22"/>
                <w:lang w:val="pt-BR"/>
              </w:rPr>
            </w:pPr>
            <w:r>
              <w:rPr>
                <w:rFonts w:ascii="Arial" w:hAnsi="Arial" w:cs="Arial"/>
                <w:sz w:val="22"/>
                <w:szCs w:val="22"/>
              </w:rPr>
              <w:t>Անվադող</w:t>
            </w:r>
            <w:r>
              <w:rPr>
                <w:rFonts w:ascii="Arial LatArm" w:hAnsi="Arial LatArm" w:cs="Arial"/>
                <w:sz w:val="22"/>
                <w:szCs w:val="22"/>
              </w:rPr>
              <w:t xml:space="preserve">  R16C LT 7.00</w:t>
            </w:r>
          </w:p>
        </w:tc>
        <w:tc>
          <w:tcPr>
            <w:tcW w:w="3173" w:type="dxa"/>
            <w:vAlign w:val="center"/>
          </w:tcPr>
          <w:p w14:paraId="7EABE4BB" w14:textId="216B0217"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372DCAF" w14:textId="213BF39D"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2D6A0688" w14:textId="77777777" w:rsidTr="00086ED7">
        <w:trPr>
          <w:cantSplit/>
          <w:trHeight w:val="2229"/>
          <w:jc w:val="center"/>
        </w:trPr>
        <w:tc>
          <w:tcPr>
            <w:tcW w:w="1868" w:type="dxa"/>
            <w:vAlign w:val="center"/>
          </w:tcPr>
          <w:p w14:paraId="5B338A2F" w14:textId="4CEBA418" w:rsidR="00A926FF" w:rsidRDefault="00A926FF" w:rsidP="00A926FF">
            <w:pPr>
              <w:jc w:val="center"/>
              <w:rPr>
                <w:rFonts w:ascii="Sylfaen" w:hAnsi="Sylfaen"/>
                <w:sz w:val="22"/>
                <w:lang w:val="pt-BR"/>
              </w:rPr>
            </w:pPr>
            <w:r>
              <w:rPr>
                <w:rFonts w:ascii="Sylfaen" w:hAnsi="Sylfaen"/>
                <w:sz w:val="22"/>
                <w:lang w:val="pt-BR"/>
              </w:rPr>
              <w:t>4</w:t>
            </w:r>
          </w:p>
        </w:tc>
        <w:tc>
          <w:tcPr>
            <w:tcW w:w="2245" w:type="dxa"/>
            <w:vAlign w:val="center"/>
          </w:tcPr>
          <w:p w14:paraId="63491C31" w14:textId="1EACB9EC" w:rsidR="00A926FF" w:rsidRPr="004D5577" w:rsidRDefault="00A926FF" w:rsidP="00A926FF">
            <w:pPr>
              <w:jc w:val="center"/>
              <w:rPr>
                <w:rFonts w:ascii="Sylfaen" w:hAnsi="Sylfaen"/>
                <w:sz w:val="22"/>
                <w:lang w:val="pt-BR"/>
              </w:rPr>
            </w:pPr>
            <w:r>
              <w:rPr>
                <w:rFonts w:ascii="Arial Unicode" w:hAnsi="Arial Unicode" w:cs="Arial"/>
              </w:rPr>
              <w:t>34351200</w:t>
            </w:r>
          </w:p>
        </w:tc>
        <w:tc>
          <w:tcPr>
            <w:tcW w:w="2264" w:type="dxa"/>
            <w:vAlign w:val="center"/>
          </w:tcPr>
          <w:p w14:paraId="06CB6BF4" w14:textId="3EC469F7" w:rsidR="00A926FF" w:rsidRPr="004D5577" w:rsidRDefault="00A926FF" w:rsidP="00A926FF">
            <w:pPr>
              <w:jc w:val="center"/>
              <w:rPr>
                <w:rFonts w:ascii="Sylfaen" w:hAnsi="Sylfaen"/>
                <w:sz w:val="22"/>
                <w:lang w:val="pt-BR"/>
              </w:rPr>
            </w:pPr>
            <w:r>
              <w:rPr>
                <w:rFonts w:ascii="Arial" w:hAnsi="Arial" w:cs="Arial"/>
                <w:sz w:val="22"/>
                <w:szCs w:val="22"/>
              </w:rPr>
              <w:t>Անվադող</w:t>
            </w:r>
            <w:r>
              <w:rPr>
                <w:rFonts w:ascii="Arial LatArm" w:hAnsi="Arial LatArm" w:cs="Arial"/>
                <w:sz w:val="22"/>
                <w:szCs w:val="22"/>
              </w:rPr>
              <w:t xml:space="preserve"> 215/55 R-17</w:t>
            </w:r>
          </w:p>
        </w:tc>
        <w:tc>
          <w:tcPr>
            <w:tcW w:w="3173" w:type="dxa"/>
            <w:vAlign w:val="center"/>
          </w:tcPr>
          <w:p w14:paraId="44F9358C" w14:textId="13FD9DE9"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278827C2" w14:textId="039FBF40"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7C20F6A6" w14:textId="77777777" w:rsidTr="00086ED7">
        <w:trPr>
          <w:cantSplit/>
          <w:trHeight w:val="2229"/>
          <w:jc w:val="center"/>
        </w:trPr>
        <w:tc>
          <w:tcPr>
            <w:tcW w:w="1868" w:type="dxa"/>
            <w:vAlign w:val="center"/>
          </w:tcPr>
          <w:p w14:paraId="30E939E1" w14:textId="08374306" w:rsidR="00A926FF" w:rsidRPr="00BC4C35" w:rsidRDefault="00A926FF" w:rsidP="00A926FF">
            <w:pPr>
              <w:jc w:val="center"/>
              <w:rPr>
                <w:rFonts w:ascii="Sylfaen" w:hAnsi="Sylfaen"/>
                <w:sz w:val="22"/>
                <w:lang w:val="hy-AM"/>
              </w:rPr>
            </w:pPr>
            <w:r>
              <w:rPr>
                <w:rFonts w:ascii="Sylfaen" w:hAnsi="Sylfaen"/>
                <w:sz w:val="22"/>
                <w:lang w:val="hy-AM"/>
              </w:rPr>
              <w:lastRenderedPageBreak/>
              <w:t>5</w:t>
            </w:r>
          </w:p>
        </w:tc>
        <w:tc>
          <w:tcPr>
            <w:tcW w:w="2245" w:type="dxa"/>
            <w:vAlign w:val="center"/>
          </w:tcPr>
          <w:p w14:paraId="7E5E2AA0" w14:textId="6365442F" w:rsidR="00A926FF" w:rsidRPr="004D5577" w:rsidRDefault="00A926FF" w:rsidP="00A926FF">
            <w:pPr>
              <w:jc w:val="center"/>
              <w:rPr>
                <w:rFonts w:ascii="Sylfaen" w:hAnsi="Sylfaen"/>
                <w:sz w:val="22"/>
                <w:lang w:val="pt-BR"/>
              </w:rPr>
            </w:pPr>
            <w:r>
              <w:rPr>
                <w:rFonts w:ascii="Arial Unicode" w:hAnsi="Arial Unicode" w:cs="Arial"/>
              </w:rPr>
              <w:t>34351200</w:t>
            </w:r>
          </w:p>
        </w:tc>
        <w:tc>
          <w:tcPr>
            <w:tcW w:w="2264" w:type="dxa"/>
            <w:vAlign w:val="center"/>
          </w:tcPr>
          <w:p w14:paraId="7D963DAC" w14:textId="1021EE1E" w:rsidR="00A926FF" w:rsidRPr="004D5577" w:rsidRDefault="00A926FF" w:rsidP="00A926FF">
            <w:pPr>
              <w:jc w:val="center"/>
              <w:rPr>
                <w:rFonts w:ascii="Sylfaen" w:hAnsi="Sylfaen"/>
                <w:sz w:val="22"/>
                <w:lang w:val="pt-BR"/>
              </w:rPr>
            </w:pPr>
            <w:r>
              <w:rPr>
                <w:rFonts w:ascii="Arial" w:hAnsi="Arial" w:cs="Arial"/>
                <w:sz w:val="22"/>
                <w:szCs w:val="22"/>
              </w:rPr>
              <w:t>Անվադող</w:t>
            </w:r>
            <w:r>
              <w:rPr>
                <w:rFonts w:ascii="Arial LatArm" w:hAnsi="Arial LatArm" w:cs="Arial"/>
                <w:sz w:val="22"/>
                <w:szCs w:val="22"/>
              </w:rPr>
              <w:t xml:space="preserve">  205/60 R-16 </w:t>
            </w:r>
          </w:p>
        </w:tc>
        <w:tc>
          <w:tcPr>
            <w:tcW w:w="3173" w:type="dxa"/>
            <w:vAlign w:val="center"/>
          </w:tcPr>
          <w:p w14:paraId="07C8F1F0" w14:textId="6D0EDDEC"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2F640CE" w14:textId="6E649C12"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180F9E1D" w14:textId="77777777" w:rsidTr="00086ED7">
        <w:trPr>
          <w:cantSplit/>
          <w:trHeight w:val="2229"/>
          <w:jc w:val="center"/>
        </w:trPr>
        <w:tc>
          <w:tcPr>
            <w:tcW w:w="1868" w:type="dxa"/>
            <w:vAlign w:val="center"/>
          </w:tcPr>
          <w:p w14:paraId="0AF64820" w14:textId="4B1301BD" w:rsidR="00A926FF" w:rsidRPr="00BC4C35" w:rsidRDefault="00A926FF" w:rsidP="00A926FF">
            <w:pPr>
              <w:jc w:val="center"/>
              <w:rPr>
                <w:rFonts w:ascii="Sylfaen" w:hAnsi="Sylfaen"/>
                <w:sz w:val="22"/>
                <w:lang w:val="hy-AM"/>
              </w:rPr>
            </w:pPr>
            <w:r>
              <w:rPr>
                <w:rFonts w:ascii="Sylfaen" w:hAnsi="Sylfaen"/>
                <w:sz w:val="22"/>
                <w:lang w:val="hy-AM"/>
              </w:rPr>
              <w:t>6</w:t>
            </w:r>
          </w:p>
        </w:tc>
        <w:tc>
          <w:tcPr>
            <w:tcW w:w="2245" w:type="dxa"/>
            <w:vAlign w:val="center"/>
          </w:tcPr>
          <w:p w14:paraId="25399CFD" w14:textId="3EF5BAC8" w:rsidR="00A926FF" w:rsidRPr="004D5577" w:rsidRDefault="00A926FF" w:rsidP="00A926FF">
            <w:pPr>
              <w:jc w:val="center"/>
              <w:rPr>
                <w:rFonts w:ascii="Sylfaen" w:hAnsi="Sylfaen"/>
                <w:sz w:val="22"/>
                <w:lang w:val="pt-BR"/>
              </w:rPr>
            </w:pPr>
            <w:r>
              <w:rPr>
                <w:rFonts w:ascii="Arial Unicode" w:hAnsi="Arial Unicode" w:cs="Arial"/>
              </w:rPr>
              <w:t>34351200</w:t>
            </w:r>
          </w:p>
        </w:tc>
        <w:tc>
          <w:tcPr>
            <w:tcW w:w="2264" w:type="dxa"/>
            <w:vAlign w:val="center"/>
          </w:tcPr>
          <w:p w14:paraId="2E485394" w14:textId="00B8B005" w:rsidR="00A926FF" w:rsidRPr="004D5577" w:rsidRDefault="00A926FF" w:rsidP="00A926FF">
            <w:pPr>
              <w:jc w:val="center"/>
              <w:rPr>
                <w:rFonts w:ascii="Sylfaen" w:hAnsi="Sylfaen"/>
                <w:sz w:val="22"/>
                <w:lang w:val="pt-BR"/>
              </w:rPr>
            </w:pPr>
            <w:r>
              <w:rPr>
                <w:rFonts w:ascii="Arial" w:hAnsi="Arial" w:cs="Arial"/>
                <w:sz w:val="22"/>
                <w:szCs w:val="22"/>
              </w:rPr>
              <w:t>Անվադող</w:t>
            </w:r>
            <w:r>
              <w:rPr>
                <w:rFonts w:ascii="Arial LatArm" w:hAnsi="Arial LatArm" w:cs="Arial"/>
                <w:sz w:val="22"/>
                <w:szCs w:val="22"/>
              </w:rPr>
              <w:t xml:space="preserve">  LT 245/75 R 16C </w:t>
            </w:r>
          </w:p>
        </w:tc>
        <w:tc>
          <w:tcPr>
            <w:tcW w:w="3173" w:type="dxa"/>
            <w:vAlign w:val="center"/>
          </w:tcPr>
          <w:p w14:paraId="27BB1B0D" w14:textId="24C45527"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00983BC" w14:textId="1B038154"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75B3A7BF" w14:textId="77777777" w:rsidTr="00086ED7">
        <w:trPr>
          <w:cantSplit/>
          <w:trHeight w:val="2229"/>
          <w:jc w:val="center"/>
        </w:trPr>
        <w:tc>
          <w:tcPr>
            <w:tcW w:w="1868" w:type="dxa"/>
            <w:vAlign w:val="center"/>
          </w:tcPr>
          <w:p w14:paraId="5A9F8503" w14:textId="33369138" w:rsidR="00A926FF" w:rsidRPr="00BC4C35" w:rsidRDefault="00A926FF" w:rsidP="00A926FF">
            <w:pPr>
              <w:jc w:val="center"/>
              <w:rPr>
                <w:rFonts w:ascii="Sylfaen" w:hAnsi="Sylfaen"/>
                <w:sz w:val="22"/>
                <w:lang w:val="hy-AM"/>
              </w:rPr>
            </w:pPr>
            <w:r>
              <w:rPr>
                <w:rFonts w:ascii="Sylfaen" w:hAnsi="Sylfaen"/>
                <w:sz w:val="22"/>
                <w:lang w:val="hy-AM"/>
              </w:rPr>
              <w:t>7</w:t>
            </w:r>
          </w:p>
        </w:tc>
        <w:tc>
          <w:tcPr>
            <w:tcW w:w="2245" w:type="dxa"/>
            <w:vAlign w:val="center"/>
          </w:tcPr>
          <w:p w14:paraId="34BEB3CF" w14:textId="740B6039" w:rsidR="00A926FF" w:rsidRPr="004D5577" w:rsidRDefault="00A926FF" w:rsidP="00A926FF">
            <w:pPr>
              <w:jc w:val="center"/>
              <w:rPr>
                <w:rFonts w:ascii="Sylfaen" w:hAnsi="Sylfaen"/>
                <w:sz w:val="22"/>
                <w:lang w:val="pt-BR"/>
              </w:rPr>
            </w:pPr>
            <w:r>
              <w:rPr>
                <w:rFonts w:ascii="Arial Unicode" w:hAnsi="Arial Unicode" w:cs="Arial"/>
              </w:rPr>
              <w:t>34351200</w:t>
            </w:r>
          </w:p>
        </w:tc>
        <w:tc>
          <w:tcPr>
            <w:tcW w:w="2264" w:type="dxa"/>
            <w:vAlign w:val="center"/>
          </w:tcPr>
          <w:p w14:paraId="1304DF5F" w14:textId="48456F5B" w:rsidR="00A926FF" w:rsidRPr="004D5577" w:rsidRDefault="00A926FF" w:rsidP="00A926FF">
            <w:pPr>
              <w:jc w:val="center"/>
              <w:rPr>
                <w:rFonts w:ascii="Sylfaen" w:hAnsi="Sylfaen"/>
                <w:sz w:val="22"/>
                <w:lang w:val="pt-BR"/>
              </w:rPr>
            </w:pPr>
            <w:r>
              <w:rPr>
                <w:rFonts w:ascii="Arial" w:hAnsi="Arial" w:cs="Arial"/>
                <w:sz w:val="22"/>
                <w:szCs w:val="22"/>
              </w:rPr>
              <w:t>Անվադող</w:t>
            </w:r>
            <w:r>
              <w:rPr>
                <w:rFonts w:ascii="Arial LatArm" w:hAnsi="Arial LatArm" w:cs="Arial"/>
                <w:sz w:val="22"/>
                <w:szCs w:val="22"/>
              </w:rPr>
              <w:t xml:space="preserve">  185/65 R-15  </w:t>
            </w:r>
          </w:p>
        </w:tc>
        <w:tc>
          <w:tcPr>
            <w:tcW w:w="3173" w:type="dxa"/>
            <w:vAlign w:val="center"/>
          </w:tcPr>
          <w:p w14:paraId="3CFA0AD1" w14:textId="708523EB"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F7DBC74" w14:textId="3EBFD540"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2C1EEDAC" w14:textId="77777777" w:rsidTr="00086ED7">
        <w:trPr>
          <w:cantSplit/>
          <w:trHeight w:val="2229"/>
          <w:jc w:val="center"/>
        </w:trPr>
        <w:tc>
          <w:tcPr>
            <w:tcW w:w="1868" w:type="dxa"/>
            <w:vAlign w:val="center"/>
          </w:tcPr>
          <w:p w14:paraId="782C5398" w14:textId="4F6DD7DA" w:rsidR="00A926FF" w:rsidRPr="00BC4C35" w:rsidRDefault="00A926FF" w:rsidP="00A926FF">
            <w:pPr>
              <w:jc w:val="center"/>
              <w:rPr>
                <w:rFonts w:ascii="Sylfaen" w:hAnsi="Sylfaen"/>
                <w:sz w:val="22"/>
                <w:lang w:val="hy-AM"/>
              </w:rPr>
            </w:pPr>
            <w:r>
              <w:rPr>
                <w:rFonts w:ascii="Sylfaen" w:hAnsi="Sylfaen"/>
                <w:sz w:val="22"/>
                <w:lang w:val="hy-AM"/>
              </w:rPr>
              <w:t>8</w:t>
            </w:r>
          </w:p>
        </w:tc>
        <w:tc>
          <w:tcPr>
            <w:tcW w:w="2245" w:type="dxa"/>
            <w:vAlign w:val="center"/>
          </w:tcPr>
          <w:p w14:paraId="578FEA13" w14:textId="7377552D" w:rsidR="00A926FF" w:rsidRPr="004D5577" w:rsidRDefault="00A926FF" w:rsidP="00A926FF">
            <w:pPr>
              <w:jc w:val="center"/>
              <w:rPr>
                <w:rFonts w:ascii="Sylfaen" w:hAnsi="Sylfaen"/>
                <w:sz w:val="22"/>
                <w:lang w:val="pt-BR"/>
              </w:rPr>
            </w:pPr>
            <w:r>
              <w:rPr>
                <w:rFonts w:ascii="Arial Unicode" w:hAnsi="Arial Unicode" w:cs="Arial"/>
                <w:sz w:val="22"/>
                <w:szCs w:val="22"/>
              </w:rPr>
              <w:t>31431100</w:t>
            </w:r>
          </w:p>
        </w:tc>
        <w:tc>
          <w:tcPr>
            <w:tcW w:w="2264" w:type="dxa"/>
            <w:vAlign w:val="center"/>
          </w:tcPr>
          <w:p w14:paraId="4713BE7B" w14:textId="2ACDD119" w:rsidR="00A926FF" w:rsidRPr="004D5577" w:rsidRDefault="00A926FF" w:rsidP="00A926FF">
            <w:pPr>
              <w:jc w:val="center"/>
              <w:rPr>
                <w:rFonts w:ascii="Sylfaen" w:hAnsi="Sylfaen"/>
                <w:sz w:val="22"/>
                <w:lang w:val="pt-BR"/>
              </w:rPr>
            </w:pPr>
            <w:r>
              <w:rPr>
                <w:rFonts w:ascii="Arial" w:hAnsi="Arial" w:cs="Arial"/>
              </w:rPr>
              <w:t>Կուտակիչային</w:t>
            </w:r>
            <w:r>
              <w:rPr>
                <w:rFonts w:ascii="Arial LatArm" w:hAnsi="Arial LatArm" w:cs="Arial"/>
              </w:rPr>
              <w:t xml:space="preserve"> </w:t>
            </w:r>
            <w:r>
              <w:rPr>
                <w:rFonts w:ascii="Arial" w:hAnsi="Arial" w:cs="Arial"/>
              </w:rPr>
              <w:t>մարտկոց</w:t>
            </w:r>
            <w:r>
              <w:rPr>
                <w:rFonts w:ascii="Arial LatArm" w:hAnsi="Arial LatArm" w:cs="Arial"/>
              </w:rPr>
              <w:t xml:space="preserve"> 75A</w:t>
            </w:r>
          </w:p>
        </w:tc>
        <w:tc>
          <w:tcPr>
            <w:tcW w:w="3173" w:type="dxa"/>
            <w:vAlign w:val="center"/>
          </w:tcPr>
          <w:p w14:paraId="5B7F5DE2" w14:textId="6064BADC"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04181D7" w14:textId="1361761F"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18C24A25" w14:textId="77777777" w:rsidTr="00086ED7">
        <w:trPr>
          <w:cantSplit/>
          <w:trHeight w:val="2229"/>
          <w:jc w:val="center"/>
        </w:trPr>
        <w:tc>
          <w:tcPr>
            <w:tcW w:w="1868" w:type="dxa"/>
            <w:vAlign w:val="center"/>
          </w:tcPr>
          <w:p w14:paraId="6A602252" w14:textId="43FE9D1D" w:rsidR="00A926FF" w:rsidRPr="00BC4C35" w:rsidRDefault="00A926FF" w:rsidP="00A926FF">
            <w:pPr>
              <w:jc w:val="center"/>
              <w:rPr>
                <w:rFonts w:ascii="Sylfaen" w:hAnsi="Sylfaen"/>
                <w:sz w:val="22"/>
                <w:lang w:val="hy-AM"/>
              </w:rPr>
            </w:pPr>
            <w:r>
              <w:rPr>
                <w:rFonts w:ascii="Sylfaen" w:hAnsi="Sylfaen"/>
                <w:sz w:val="22"/>
                <w:lang w:val="hy-AM"/>
              </w:rPr>
              <w:t>9</w:t>
            </w:r>
          </w:p>
        </w:tc>
        <w:tc>
          <w:tcPr>
            <w:tcW w:w="2245" w:type="dxa"/>
            <w:vAlign w:val="center"/>
          </w:tcPr>
          <w:p w14:paraId="051199A8" w14:textId="440BA3E5" w:rsidR="00A926FF" w:rsidRPr="004D5577" w:rsidRDefault="00A926FF" w:rsidP="00A926FF">
            <w:pPr>
              <w:jc w:val="center"/>
              <w:rPr>
                <w:rFonts w:ascii="Sylfaen" w:hAnsi="Sylfaen"/>
                <w:sz w:val="22"/>
                <w:lang w:val="pt-BR"/>
              </w:rPr>
            </w:pPr>
            <w:r>
              <w:rPr>
                <w:rFonts w:ascii="Arial Unicode" w:hAnsi="Arial Unicode" w:cs="Arial"/>
                <w:sz w:val="22"/>
                <w:szCs w:val="22"/>
              </w:rPr>
              <w:t>31431100</w:t>
            </w:r>
          </w:p>
        </w:tc>
        <w:tc>
          <w:tcPr>
            <w:tcW w:w="2264" w:type="dxa"/>
            <w:vAlign w:val="center"/>
          </w:tcPr>
          <w:p w14:paraId="0F406ACC" w14:textId="34DB859F" w:rsidR="00A926FF" w:rsidRPr="004D5577" w:rsidRDefault="00A926FF" w:rsidP="00A926FF">
            <w:pPr>
              <w:jc w:val="center"/>
              <w:rPr>
                <w:rFonts w:ascii="Sylfaen" w:hAnsi="Sylfaen"/>
                <w:sz w:val="22"/>
                <w:lang w:val="pt-BR"/>
              </w:rPr>
            </w:pPr>
            <w:r>
              <w:rPr>
                <w:rFonts w:ascii="Arial" w:hAnsi="Arial" w:cs="Arial"/>
              </w:rPr>
              <w:t>Կուտակիչային</w:t>
            </w:r>
            <w:r>
              <w:rPr>
                <w:rFonts w:ascii="Arial LatArm" w:hAnsi="Arial LatArm" w:cs="Arial"/>
              </w:rPr>
              <w:t xml:space="preserve"> </w:t>
            </w:r>
            <w:r>
              <w:rPr>
                <w:rFonts w:ascii="Arial" w:hAnsi="Arial" w:cs="Arial"/>
              </w:rPr>
              <w:t>մարտկոց</w:t>
            </w:r>
            <w:r>
              <w:rPr>
                <w:rFonts w:ascii="Arial LatArm" w:hAnsi="Arial LatArm" w:cs="Arial"/>
              </w:rPr>
              <w:t xml:space="preserve">   100 A</w:t>
            </w:r>
          </w:p>
        </w:tc>
        <w:tc>
          <w:tcPr>
            <w:tcW w:w="3173" w:type="dxa"/>
            <w:vAlign w:val="center"/>
          </w:tcPr>
          <w:p w14:paraId="354DC065" w14:textId="1CFD41D4"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02DAA395" w14:textId="3AD32F31"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4A5D3AA1" w14:textId="77777777" w:rsidTr="00086ED7">
        <w:trPr>
          <w:cantSplit/>
          <w:trHeight w:val="2229"/>
          <w:jc w:val="center"/>
        </w:trPr>
        <w:tc>
          <w:tcPr>
            <w:tcW w:w="1868" w:type="dxa"/>
            <w:vAlign w:val="center"/>
          </w:tcPr>
          <w:p w14:paraId="48DEFFF0" w14:textId="19DE2FFD" w:rsidR="00A926FF" w:rsidRPr="00BC4C35" w:rsidRDefault="00A926FF" w:rsidP="00A926FF">
            <w:pPr>
              <w:jc w:val="center"/>
              <w:rPr>
                <w:rFonts w:ascii="Sylfaen" w:hAnsi="Sylfaen"/>
                <w:sz w:val="22"/>
                <w:lang w:val="hy-AM"/>
              </w:rPr>
            </w:pPr>
            <w:r>
              <w:rPr>
                <w:rFonts w:ascii="Sylfaen" w:hAnsi="Sylfaen"/>
                <w:sz w:val="22"/>
                <w:lang w:val="hy-AM"/>
              </w:rPr>
              <w:t>10</w:t>
            </w:r>
          </w:p>
        </w:tc>
        <w:tc>
          <w:tcPr>
            <w:tcW w:w="2245" w:type="dxa"/>
            <w:vAlign w:val="center"/>
          </w:tcPr>
          <w:p w14:paraId="2E0D6E2F" w14:textId="0D9B6E79" w:rsidR="00A926FF" w:rsidRPr="004D5577" w:rsidRDefault="00A926FF" w:rsidP="00A926FF">
            <w:pPr>
              <w:jc w:val="center"/>
              <w:rPr>
                <w:rFonts w:ascii="Sylfaen" w:hAnsi="Sylfaen"/>
                <w:sz w:val="22"/>
                <w:lang w:val="pt-BR"/>
              </w:rPr>
            </w:pPr>
            <w:r>
              <w:rPr>
                <w:rFonts w:ascii="Arial Unicode" w:hAnsi="Arial Unicode" w:cs="Arial"/>
              </w:rPr>
              <w:t>34331300</w:t>
            </w:r>
          </w:p>
        </w:tc>
        <w:tc>
          <w:tcPr>
            <w:tcW w:w="2264" w:type="dxa"/>
            <w:vAlign w:val="center"/>
          </w:tcPr>
          <w:p w14:paraId="5448CC4D" w14:textId="64A200EC" w:rsidR="00A926FF" w:rsidRPr="004D5577" w:rsidRDefault="00A926FF" w:rsidP="00A926FF">
            <w:pPr>
              <w:jc w:val="center"/>
              <w:rPr>
                <w:rFonts w:ascii="Sylfaen" w:hAnsi="Sylfaen"/>
                <w:sz w:val="22"/>
                <w:lang w:val="pt-BR"/>
              </w:rPr>
            </w:pPr>
            <w:r>
              <w:rPr>
                <w:rFonts w:ascii="Arial" w:hAnsi="Arial" w:cs="Arial"/>
              </w:rPr>
              <w:t>Ավտոմեքենայի</w:t>
            </w:r>
            <w:r>
              <w:rPr>
                <w:rFonts w:ascii="Arial LatArm" w:hAnsi="Arial LatArm" w:cs="Arial"/>
              </w:rPr>
              <w:t xml:space="preserve"> </w:t>
            </w:r>
            <w:r>
              <w:rPr>
                <w:rFonts w:ascii="Arial" w:hAnsi="Arial" w:cs="Arial"/>
              </w:rPr>
              <w:t>լուսարձակի</w:t>
            </w:r>
            <w:r>
              <w:rPr>
                <w:rFonts w:ascii="Arial LatArm" w:hAnsi="Arial LatArm" w:cs="Arial"/>
              </w:rPr>
              <w:t xml:space="preserve"> </w:t>
            </w:r>
            <w:r>
              <w:rPr>
                <w:rFonts w:ascii="Arial" w:hAnsi="Arial" w:cs="Arial"/>
              </w:rPr>
              <w:t>լամպ</w:t>
            </w:r>
            <w:r>
              <w:rPr>
                <w:rFonts w:ascii="Arial LatArm" w:hAnsi="Arial LatArm" w:cs="Arial"/>
              </w:rPr>
              <w:t xml:space="preserve">  </w:t>
            </w:r>
            <w:r>
              <w:rPr>
                <w:rFonts w:ascii="Arial LatArm" w:hAnsi="Arial LatArm" w:cs="Arial"/>
              </w:rPr>
              <w:br/>
              <w:t>H 7</w:t>
            </w:r>
          </w:p>
        </w:tc>
        <w:tc>
          <w:tcPr>
            <w:tcW w:w="3173" w:type="dxa"/>
            <w:vAlign w:val="center"/>
          </w:tcPr>
          <w:p w14:paraId="07D28DE7" w14:textId="52C64816"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39A87EC" w14:textId="1BC8534E"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1305E529" w14:textId="77777777" w:rsidTr="00086ED7">
        <w:trPr>
          <w:cantSplit/>
          <w:trHeight w:val="2229"/>
          <w:jc w:val="center"/>
        </w:trPr>
        <w:tc>
          <w:tcPr>
            <w:tcW w:w="1868" w:type="dxa"/>
            <w:vAlign w:val="center"/>
          </w:tcPr>
          <w:p w14:paraId="1EB4A80A" w14:textId="7BE3B733" w:rsidR="00A926FF" w:rsidRPr="00BC4C35" w:rsidRDefault="00A926FF" w:rsidP="00A926FF">
            <w:pPr>
              <w:jc w:val="center"/>
              <w:rPr>
                <w:rFonts w:ascii="Sylfaen" w:hAnsi="Sylfaen"/>
                <w:sz w:val="22"/>
                <w:lang w:val="hy-AM"/>
              </w:rPr>
            </w:pPr>
            <w:r>
              <w:rPr>
                <w:rFonts w:ascii="Sylfaen" w:hAnsi="Sylfaen"/>
                <w:sz w:val="22"/>
                <w:lang w:val="hy-AM"/>
              </w:rPr>
              <w:lastRenderedPageBreak/>
              <w:t>11</w:t>
            </w:r>
          </w:p>
        </w:tc>
        <w:tc>
          <w:tcPr>
            <w:tcW w:w="2245" w:type="dxa"/>
            <w:vAlign w:val="center"/>
          </w:tcPr>
          <w:p w14:paraId="139F3EDC" w14:textId="1EE9C91D" w:rsidR="00A926FF" w:rsidRPr="004D5577" w:rsidRDefault="00A926FF" w:rsidP="00A926FF">
            <w:pPr>
              <w:jc w:val="center"/>
              <w:rPr>
                <w:rFonts w:ascii="Sylfaen" w:hAnsi="Sylfaen"/>
                <w:sz w:val="22"/>
                <w:lang w:val="pt-BR"/>
              </w:rPr>
            </w:pPr>
            <w:r>
              <w:rPr>
                <w:rFonts w:ascii="Arial Unicode" w:hAnsi="Arial Unicode" w:cs="Arial"/>
              </w:rPr>
              <w:t>24951310</w:t>
            </w:r>
          </w:p>
        </w:tc>
        <w:tc>
          <w:tcPr>
            <w:tcW w:w="2264" w:type="dxa"/>
            <w:vAlign w:val="center"/>
          </w:tcPr>
          <w:p w14:paraId="5F3B2C60" w14:textId="360A479C" w:rsidR="00A926FF" w:rsidRPr="004D5577" w:rsidRDefault="00A926FF" w:rsidP="00A926FF">
            <w:pPr>
              <w:jc w:val="center"/>
              <w:rPr>
                <w:rFonts w:ascii="Sylfaen" w:hAnsi="Sylfaen"/>
                <w:sz w:val="22"/>
                <w:lang w:val="pt-BR"/>
              </w:rPr>
            </w:pPr>
            <w:r>
              <w:rPr>
                <w:rFonts w:ascii="Arial" w:hAnsi="Arial" w:cs="Arial"/>
              </w:rPr>
              <w:t>Հակասառեցնող</w:t>
            </w:r>
            <w:r>
              <w:rPr>
                <w:rFonts w:ascii="Arial LatArm" w:hAnsi="Arial LatArm" w:cs="Arial"/>
              </w:rPr>
              <w:t xml:space="preserve"> </w:t>
            </w:r>
            <w:r>
              <w:rPr>
                <w:rFonts w:ascii="Arial" w:hAnsi="Arial" w:cs="Arial"/>
              </w:rPr>
              <w:t>հեղուկ</w:t>
            </w:r>
            <w:r>
              <w:rPr>
                <w:rFonts w:ascii="Arial LatArm" w:hAnsi="Arial LatArm" w:cs="Arial"/>
              </w:rPr>
              <w:t xml:space="preserve">  (</w:t>
            </w:r>
            <w:r>
              <w:rPr>
                <w:rFonts w:ascii="Arial" w:hAnsi="Arial" w:cs="Arial"/>
              </w:rPr>
              <w:t>անտիֆրիզ</w:t>
            </w:r>
            <w:r>
              <w:rPr>
                <w:rFonts w:ascii="Arial LatArm" w:hAnsi="Arial LatArm" w:cs="Arial"/>
              </w:rPr>
              <w:t>)</w:t>
            </w:r>
          </w:p>
        </w:tc>
        <w:tc>
          <w:tcPr>
            <w:tcW w:w="3173" w:type="dxa"/>
            <w:vAlign w:val="center"/>
          </w:tcPr>
          <w:p w14:paraId="7C225063" w14:textId="6F308C9B"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B72ED49" w14:textId="348F1C22"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24B8527A" w14:textId="77777777" w:rsidTr="00086ED7">
        <w:trPr>
          <w:cantSplit/>
          <w:trHeight w:val="2229"/>
          <w:jc w:val="center"/>
        </w:trPr>
        <w:tc>
          <w:tcPr>
            <w:tcW w:w="1868" w:type="dxa"/>
            <w:vAlign w:val="center"/>
          </w:tcPr>
          <w:p w14:paraId="7C4292AB" w14:textId="69F82BDE" w:rsidR="00A926FF" w:rsidRPr="00BC4C35" w:rsidRDefault="00A926FF" w:rsidP="00A926FF">
            <w:pPr>
              <w:jc w:val="center"/>
              <w:rPr>
                <w:rFonts w:ascii="Sylfaen" w:hAnsi="Sylfaen"/>
                <w:sz w:val="22"/>
                <w:lang w:val="hy-AM"/>
              </w:rPr>
            </w:pPr>
            <w:r>
              <w:rPr>
                <w:rFonts w:ascii="Sylfaen" w:hAnsi="Sylfaen"/>
                <w:sz w:val="22"/>
                <w:lang w:val="hy-AM"/>
              </w:rPr>
              <w:t>12</w:t>
            </w:r>
          </w:p>
        </w:tc>
        <w:tc>
          <w:tcPr>
            <w:tcW w:w="2245" w:type="dxa"/>
            <w:vAlign w:val="center"/>
          </w:tcPr>
          <w:p w14:paraId="2101A66E" w14:textId="09D51702" w:rsidR="00A926FF" w:rsidRPr="004D5577" w:rsidRDefault="00A926FF" w:rsidP="00A926FF">
            <w:pPr>
              <w:jc w:val="center"/>
              <w:rPr>
                <w:rFonts w:ascii="Sylfaen" w:hAnsi="Sylfaen"/>
                <w:sz w:val="22"/>
                <w:lang w:val="pt-BR"/>
              </w:rPr>
            </w:pPr>
            <w:r>
              <w:rPr>
                <w:rFonts w:ascii="Arial Unicode" w:hAnsi="Arial Unicode" w:cs="Arial"/>
              </w:rPr>
              <w:t>09211650</w:t>
            </w:r>
          </w:p>
        </w:tc>
        <w:tc>
          <w:tcPr>
            <w:tcW w:w="2264" w:type="dxa"/>
            <w:vAlign w:val="center"/>
          </w:tcPr>
          <w:p w14:paraId="575A8A9F" w14:textId="4369F866" w:rsidR="00A926FF" w:rsidRPr="004D5577" w:rsidRDefault="00A926FF" w:rsidP="00A926FF">
            <w:pPr>
              <w:jc w:val="center"/>
              <w:rPr>
                <w:rFonts w:ascii="Sylfaen" w:hAnsi="Sylfaen"/>
                <w:sz w:val="22"/>
                <w:lang w:val="pt-BR"/>
              </w:rPr>
            </w:pPr>
            <w:r>
              <w:rPr>
                <w:rFonts w:ascii="Arial" w:hAnsi="Arial" w:cs="Arial"/>
              </w:rPr>
              <w:t>Արգելակման</w:t>
            </w:r>
            <w:r>
              <w:rPr>
                <w:rFonts w:ascii="Arial LatArm" w:hAnsi="Arial LatArm" w:cs="Arial"/>
              </w:rPr>
              <w:t xml:space="preserve"> </w:t>
            </w:r>
            <w:r>
              <w:rPr>
                <w:rFonts w:ascii="Arial" w:hAnsi="Arial" w:cs="Arial"/>
              </w:rPr>
              <w:t>հեղուկ</w:t>
            </w:r>
            <w:r>
              <w:rPr>
                <w:rFonts w:ascii="Arial LatArm" w:hAnsi="Arial LatArm" w:cs="Arial"/>
              </w:rPr>
              <w:t xml:space="preserve">  DOT-4,  </w:t>
            </w:r>
          </w:p>
        </w:tc>
        <w:tc>
          <w:tcPr>
            <w:tcW w:w="3173" w:type="dxa"/>
            <w:vAlign w:val="center"/>
          </w:tcPr>
          <w:p w14:paraId="4784EC99" w14:textId="713707B6"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1758691" w14:textId="672FB645"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3625E8C8" w14:textId="77777777" w:rsidTr="00086ED7">
        <w:trPr>
          <w:cantSplit/>
          <w:trHeight w:val="2229"/>
          <w:jc w:val="center"/>
        </w:trPr>
        <w:tc>
          <w:tcPr>
            <w:tcW w:w="1868" w:type="dxa"/>
            <w:vAlign w:val="center"/>
          </w:tcPr>
          <w:p w14:paraId="4A84ED6F" w14:textId="67601E51" w:rsidR="00A926FF" w:rsidRDefault="00A926FF" w:rsidP="00A926FF">
            <w:pPr>
              <w:jc w:val="center"/>
              <w:rPr>
                <w:rFonts w:ascii="Sylfaen" w:hAnsi="Sylfaen"/>
                <w:sz w:val="22"/>
                <w:lang w:val="hy-AM"/>
              </w:rPr>
            </w:pPr>
            <w:r>
              <w:rPr>
                <w:rFonts w:ascii="Sylfaen" w:hAnsi="Sylfaen"/>
                <w:sz w:val="22"/>
                <w:lang w:val="hy-AM"/>
              </w:rPr>
              <w:t>13</w:t>
            </w:r>
          </w:p>
        </w:tc>
        <w:tc>
          <w:tcPr>
            <w:tcW w:w="2245" w:type="dxa"/>
            <w:vAlign w:val="center"/>
          </w:tcPr>
          <w:p w14:paraId="6895AA71" w14:textId="4EE0676A" w:rsidR="00A926FF" w:rsidRPr="004D5577" w:rsidRDefault="00A926FF" w:rsidP="00A926FF">
            <w:pPr>
              <w:jc w:val="center"/>
              <w:rPr>
                <w:rFonts w:ascii="Sylfaen" w:hAnsi="Sylfaen"/>
                <w:sz w:val="22"/>
                <w:lang w:val="pt-BR"/>
              </w:rPr>
            </w:pPr>
            <w:r>
              <w:rPr>
                <w:rFonts w:ascii="Arial Unicode" w:hAnsi="Arial Unicode" w:cs="Arial"/>
              </w:rPr>
              <w:t>09134100</w:t>
            </w:r>
          </w:p>
        </w:tc>
        <w:tc>
          <w:tcPr>
            <w:tcW w:w="2264" w:type="dxa"/>
            <w:vAlign w:val="center"/>
          </w:tcPr>
          <w:p w14:paraId="50B89933" w14:textId="536B3AE5" w:rsidR="00A926FF" w:rsidRPr="004D5577" w:rsidRDefault="00A926FF" w:rsidP="00A926FF">
            <w:pPr>
              <w:jc w:val="center"/>
              <w:rPr>
                <w:rFonts w:ascii="Sylfaen" w:hAnsi="Sylfaen"/>
                <w:sz w:val="22"/>
                <w:lang w:val="pt-BR"/>
              </w:rPr>
            </w:pPr>
            <w:r>
              <w:rPr>
                <w:rFonts w:ascii="Arial" w:hAnsi="Arial" w:cs="Arial"/>
              </w:rPr>
              <w:t>Դիզելային</w:t>
            </w:r>
            <w:r>
              <w:rPr>
                <w:rFonts w:ascii="Arial LatArm" w:hAnsi="Arial LatArm" w:cs="Arial"/>
              </w:rPr>
              <w:t xml:space="preserve"> </w:t>
            </w:r>
            <w:r>
              <w:rPr>
                <w:rFonts w:ascii="Arial" w:hAnsi="Arial" w:cs="Arial"/>
              </w:rPr>
              <w:t>շարժիչի</w:t>
            </w:r>
            <w:r>
              <w:rPr>
                <w:rFonts w:ascii="Arial LatArm" w:hAnsi="Arial LatArm" w:cs="Arial"/>
              </w:rPr>
              <w:t xml:space="preserve"> </w:t>
            </w:r>
            <w:r>
              <w:rPr>
                <w:rFonts w:ascii="Arial" w:hAnsi="Arial" w:cs="Arial"/>
              </w:rPr>
              <w:t>յուղ</w:t>
            </w:r>
            <w:r>
              <w:rPr>
                <w:rFonts w:ascii="Arial LatArm" w:hAnsi="Arial LatArm" w:cs="Arial"/>
              </w:rPr>
              <w:t xml:space="preserve"> 10W40</w:t>
            </w:r>
          </w:p>
        </w:tc>
        <w:tc>
          <w:tcPr>
            <w:tcW w:w="3173" w:type="dxa"/>
            <w:vAlign w:val="center"/>
          </w:tcPr>
          <w:p w14:paraId="54DA25CC" w14:textId="2C70574D"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4FE8EF01" w14:textId="6CD1DD77"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5F865ACB" w14:textId="77777777" w:rsidTr="00086ED7">
        <w:trPr>
          <w:cantSplit/>
          <w:trHeight w:val="2229"/>
          <w:jc w:val="center"/>
        </w:trPr>
        <w:tc>
          <w:tcPr>
            <w:tcW w:w="1868" w:type="dxa"/>
            <w:vAlign w:val="center"/>
          </w:tcPr>
          <w:p w14:paraId="56DA1699" w14:textId="4055FA95" w:rsidR="00A926FF" w:rsidRDefault="00A926FF" w:rsidP="00A926FF">
            <w:pPr>
              <w:jc w:val="center"/>
              <w:rPr>
                <w:rFonts w:ascii="Sylfaen" w:hAnsi="Sylfaen"/>
                <w:sz w:val="22"/>
                <w:lang w:val="hy-AM"/>
              </w:rPr>
            </w:pPr>
            <w:r>
              <w:rPr>
                <w:rFonts w:ascii="Sylfaen" w:hAnsi="Sylfaen"/>
                <w:sz w:val="22"/>
                <w:lang w:val="hy-AM"/>
              </w:rPr>
              <w:t>14</w:t>
            </w:r>
          </w:p>
        </w:tc>
        <w:tc>
          <w:tcPr>
            <w:tcW w:w="2245" w:type="dxa"/>
            <w:vAlign w:val="center"/>
          </w:tcPr>
          <w:p w14:paraId="07A1DDC7" w14:textId="11EC367C" w:rsidR="00A926FF" w:rsidRPr="004D5577" w:rsidRDefault="00A926FF" w:rsidP="00A926FF">
            <w:pPr>
              <w:jc w:val="center"/>
              <w:rPr>
                <w:rFonts w:ascii="Sylfaen" w:hAnsi="Sylfaen"/>
                <w:sz w:val="22"/>
                <w:lang w:val="pt-BR"/>
              </w:rPr>
            </w:pPr>
            <w:r>
              <w:rPr>
                <w:rFonts w:ascii="Arial Unicode" w:hAnsi="Arial Unicode" w:cs="Arial"/>
              </w:rPr>
              <w:t>09211610</w:t>
            </w:r>
          </w:p>
        </w:tc>
        <w:tc>
          <w:tcPr>
            <w:tcW w:w="2264" w:type="dxa"/>
            <w:vAlign w:val="center"/>
          </w:tcPr>
          <w:p w14:paraId="67C5C7E0" w14:textId="53BF34DD" w:rsidR="00A926FF" w:rsidRPr="004D5577" w:rsidRDefault="00A926FF" w:rsidP="00A926FF">
            <w:pPr>
              <w:jc w:val="center"/>
              <w:rPr>
                <w:rFonts w:ascii="Sylfaen" w:hAnsi="Sylfaen"/>
                <w:sz w:val="22"/>
                <w:lang w:val="pt-BR"/>
              </w:rPr>
            </w:pPr>
            <w:r>
              <w:rPr>
                <w:rFonts w:ascii="Arial" w:hAnsi="Arial" w:cs="Arial"/>
              </w:rPr>
              <w:t>Հիդրավլիկ</w:t>
            </w:r>
            <w:r>
              <w:rPr>
                <w:rFonts w:ascii="Arial LatArm" w:hAnsi="Arial LatArm" w:cs="Arial"/>
              </w:rPr>
              <w:t xml:space="preserve"> </w:t>
            </w:r>
            <w:r>
              <w:rPr>
                <w:rFonts w:ascii="Arial" w:hAnsi="Arial" w:cs="Arial"/>
              </w:rPr>
              <w:t>յուղ</w:t>
            </w:r>
            <w:r>
              <w:rPr>
                <w:rFonts w:ascii="Arial LatArm" w:hAnsi="Arial LatArm" w:cs="Arial"/>
              </w:rPr>
              <w:t xml:space="preserve">, </w:t>
            </w:r>
            <w:r>
              <w:rPr>
                <w:rFonts w:ascii="Arial" w:hAnsi="Arial" w:cs="Arial"/>
              </w:rPr>
              <w:t>դեղին</w:t>
            </w:r>
          </w:p>
        </w:tc>
        <w:tc>
          <w:tcPr>
            <w:tcW w:w="3173" w:type="dxa"/>
            <w:vAlign w:val="center"/>
          </w:tcPr>
          <w:p w14:paraId="2991B923" w14:textId="4A2A1CC9"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5678489C" w14:textId="4C9F1CEA"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3ABED28A" w14:textId="77777777" w:rsidTr="00086ED7">
        <w:trPr>
          <w:cantSplit/>
          <w:trHeight w:val="2229"/>
          <w:jc w:val="center"/>
        </w:trPr>
        <w:tc>
          <w:tcPr>
            <w:tcW w:w="1868" w:type="dxa"/>
            <w:vAlign w:val="center"/>
          </w:tcPr>
          <w:p w14:paraId="318E1C13" w14:textId="459FC16A" w:rsidR="00A926FF" w:rsidRDefault="00A926FF" w:rsidP="00A926FF">
            <w:pPr>
              <w:jc w:val="center"/>
              <w:rPr>
                <w:rFonts w:ascii="Sylfaen" w:hAnsi="Sylfaen"/>
                <w:sz w:val="22"/>
                <w:lang w:val="hy-AM"/>
              </w:rPr>
            </w:pPr>
            <w:r>
              <w:rPr>
                <w:rFonts w:ascii="Sylfaen" w:hAnsi="Sylfaen"/>
                <w:sz w:val="22"/>
                <w:lang w:val="hy-AM"/>
              </w:rPr>
              <w:t>15</w:t>
            </w:r>
          </w:p>
        </w:tc>
        <w:tc>
          <w:tcPr>
            <w:tcW w:w="2245" w:type="dxa"/>
            <w:vAlign w:val="center"/>
          </w:tcPr>
          <w:p w14:paraId="33D7CBA3" w14:textId="2DF2F8E2" w:rsidR="00A926FF" w:rsidRPr="004D5577" w:rsidRDefault="00A926FF" w:rsidP="00A926FF">
            <w:pPr>
              <w:jc w:val="center"/>
              <w:rPr>
                <w:rFonts w:ascii="Sylfaen" w:hAnsi="Sylfaen"/>
                <w:sz w:val="22"/>
                <w:lang w:val="pt-BR"/>
              </w:rPr>
            </w:pPr>
            <w:r>
              <w:rPr>
                <w:rFonts w:ascii="Arial Unicode" w:hAnsi="Arial Unicode" w:cs="Arial"/>
              </w:rPr>
              <w:t>09211610</w:t>
            </w:r>
          </w:p>
        </w:tc>
        <w:tc>
          <w:tcPr>
            <w:tcW w:w="2264" w:type="dxa"/>
            <w:vAlign w:val="center"/>
          </w:tcPr>
          <w:p w14:paraId="78ABF1AC" w14:textId="695BDBAC" w:rsidR="00A926FF" w:rsidRPr="004D5577" w:rsidRDefault="00A926FF" w:rsidP="00A926FF">
            <w:pPr>
              <w:jc w:val="center"/>
              <w:rPr>
                <w:rFonts w:ascii="Sylfaen" w:hAnsi="Sylfaen"/>
                <w:sz w:val="22"/>
                <w:lang w:val="pt-BR"/>
              </w:rPr>
            </w:pPr>
            <w:r>
              <w:rPr>
                <w:rFonts w:ascii="Arial" w:hAnsi="Arial" w:cs="Arial"/>
              </w:rPr>
              <w:t>Հիդրավլիկ</w:t>
            </w:r>
            <w:r>
              <w:rPr>
                <w:rFonts w:ascii="Arial LatArm" w:hAnsi="Arial LatArm" w:cs="Arial"/>
              </w:rPr>
              <w:t xml:space="preserve"> </w:t>
            </w:r>
            <w:r>
              <w:rPr>
                <w:rFonts w:ascii="Arial" w:hAnsi="Arial" w:cs="Arial"/>
              </w:rPr>
              <w:t>յուղ</w:t>
            </w:r>
            <w:r>
              <w:rPr>
                <w:rFonts w:ascii="Arial LatArm" w:hAnsi="Arial LatArm" w:cs="Arial"/>
              </w:rPr>
              <w:t xml:space="preserve">, </w:t>
            </w:r>
            <w:r>
              <w:rPr>
                <w:rFonts w:ascii="Arial" w:hAnsi="Arial" w:cs="Arial"/>
              </w:rPr>
              <w:t>կարմիր</w:t>
            </w:r>
          </w:p>
        </w:tc>
        <w:tc>
          <w:tcPr>
            <w:tcW w:w="3173" w:type="dxa"/>
            <w:vAlign w:val="center"/>
          </w:tcPr>
          <w:p w14:paraId="77633BEE" w14:textId="0F252B4E"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34FF21C2" w14:textId="1FFB1133"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A926FF" w:rsidRPr="004D5577" w14:paraId="6F0F2487" w14:textId="77777777" w:rsidTr="00086ED7">
        <w:trPr>
          <w:cantSplit/>
          <w:trHeight w:val="2229"/>
          <w:jc w:val="center"/>
        </w:trPr>
        <w:tc>
          <w:tcPr>
            <w:tcW w:w="1868" w:type="dxa"/>
            <w:vAlign w:val="center"/>
          </w:tcPr>
          <w:p w14:paraId="1481B72C" w14:textId="32F95252" w:rsidR="00A926FF" w:rsidRDefault="00A926FF" w:rsidP="00A926FF">
            <w:pPr>
              <w:jc w:val="center"/>
              <w:rPr>
                <w:rFonts w:ascii="Sylfaen" w:hAnsi="Sylfaen"/>
                <w:sz w:val="22"/>
                <w:lang w:val="hy-AM"/>
              </w:rPr>
            </w:pPr>
            <w:r>
              <w:rPr>
                <w:rFonts w:ascii="Sylfaen" w:hAnsi="Sylfaen"/>
                <w:sz w:val="22"/>
                <w:lang w:val="hy-AM"/>
              </w:rPr>
              <w:t>16</w:t>
            </w:r>
          </w:p>
        </w:tc>
        <w:tc>
          <w:tcPr>
            <w:tcW w:w="2245" w:type="dxa"/>
            <w:vAlign w:val="center"/>
          </w:tcPr>
          <w:p w14:paraId="4F5CC99B" w14:textId="5D42B4AA" w:rsidR="00A926FF" w:rsidRPr="004D5577" w:rsidRDefault="00A926FF" w:rsidP="00A926FF">
            <w:pPr>
              <w:jc w:val="center"/>
              <w:rPr>
                <w:rFonts w:ascii="Sylfaen" w:hAnsi="Sylfaen"/>
                <w:sz w:val="22"/>
                <w:lang w:val="pt-BR"/>
              </w:rPr>
            </w:pPr>
            <w:r>
              <w:rPr>
                <w:rFonts w:ascii="Arial Unicode" w:hAnsi="Arial Unicode" w:cs="Arial"/>
                <w:sz w:val="22"/>
                <w:szCs w:val="22"/>
              </w:rPr>
              <w:t>09134100</w:t>
            </w:r>
          </w:p>
        </w:tc>
        <w:tc>
          <w:tcPr>
            <w:tcW w:w="2264" w:type="dxa"/>
            <w:vAlign w:val="center"/>
          </w:tcPr>
          <w:p w14:paraId="35AF291C" w14:textId="04074A14" w:rsidR="00A926FF" w:rsidRPr="004D5577" w:rsidRDefault="00A926FF" w:rsidP="00A926FF">
            <w:pPr>
              <w:jc w:val="center"/>
              <w:rPr>
                <w:rFonts w:ascii="Sylfaen" w:hAnsi="Sylfaen"/>
                <w:sz w:val="22"/>
                <w:lang w:val="pt-BR"/>
              </w:rPr>
            </w:pPr>
            <w:r>
              <w:rPr>
                <w:rFonts w:ascii="Arial LatArm" w:hAnsi="Arial LatArm" w:cs="Arial"/>
              </w:rPr>
              <w:t xml:space="preserve"> Adblue </w:t>
            </w:r>
            <w:r>
              <w:rPr>
                <w:rFonts w:ascii="Arial" w:hAnsi="Arial" w:cs="Arial"/>
              </w:rPr>
              <w:t>հեղուկ</w:t>
            </w:r>
          </w:p>
        </w:tc>
        <w:tc>
          <w:tcPr>
            <w:tcW w:w="3173" w:type="dxa"/>
            <w:vAlign w:val="center"/>
          </w:tcPr>
          <w:p w14:paraId="1BC8DCEF" w14:textId="7DCF9E66" w:rsidR="00A926FF" w:rsidRPr="004D5577" w:rsidRDefault="00A926FF" w:rsidP="00A926FF">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85" w:type="dxa"/>
            <w:vAlign w:val="center"/>
          </w:tcPr>
          <w:p w14:paraId="03D0746D" w14:textId="20FCBD32" w:rsidR="00A926FF" w:rsidRPr="004D5577" w:rsidRDefault="00A926FF" w:rsidP="00A926FF">
            <w:pPr>
              <w:jc w:val="center"/>
              <w:rPr>
                <w:rFonts w:ascii="Sylfaen" w:hAnsi="Sylfaen"/>
                <w:sz w:val="22"/>
                <w:lang w:val="pt-BR"/>
              </w:rPr>
            </w:pPr>
            <w:r w:rsidRPr="004D5577">
              <w:rPr>
                <w:rFonts w:ascii="Sylfaen" w:hAnsi="Sylfaen"/>
                <w:sz w:val="22"/>
                <w:lang w:val="pt-BR"/>
              </w:rPr>
              <w:t>0 %</w:t>
            </w:r>
          </w:p>
        </w:tc>
      </w:tr>
      <w:tr w:rsidR="002A0341" w:rsidRPr="004D5577" w14:paraId="4F8F41B9" w14:textId="77777777" w:rsidTr="00086ED7">
        <w:trPr>
          <w:cantSplit/>
          <w:trHeight w:val="557"/>
          <w:jc w:val="center"/>
        </w:trPr>
        <w:tc>
          <w:tcPr>
            <w:tcW w:w="9550" w:type="dxa"/>
            <w:gridSpan w:val="4"/>
            <w:vAlign w:val="center"/>
          </w:tcPr>
          <w:p w14:paraId="0D4788EB" w14:textId="77777777" w:rsidR="002A0341" w:rsidRPr="00B535BA" w:rsidRDefault="002A0341" w:rsidP="00086ED7">
            <w:pPr>
              <w:jc w:val="center"/>
              <w:rPr>
                <w:rFonts w:ascii="Sylfaen" w:hAnsi="Sylfaen"/>
                <w:b/>
                <w:sz w:val="22"/>
                <w:lang w:val="pt-BR"/>
              </w:rPr>
            </w:pPr>
            <w:r w:rsidRPr="00B535BA">
              <w:rPr>
                <w:rFonts w:ascii="Sylfaen" w:hAnsi="Sylfaen"/>
                <w:b/>
                <w:sz w:val="22"/>
                <w:lang w:val="pt-BR"/>
              </w:rPr>
              <w:t>Ընդամենը</w:t>
            </w:r>
          </w:p>
        </w:tc>
        <w:tc>
          <w:tcPr>
            <w:tcW w:w="1085" w:type="dxa"/>
            <w:vAlign w:val="center"/>
          </w:tcPr>
          <w:p w14:paraId="0C5C64AF" w14:textId="77777777" w:rsidR="002A0341" w:rsidRPr="004D5577" w:rsidRDefault="002A0341" w:rsidP="00086ED7">
            <w:pPr>
              <w:jc w:val="center"/>
              <w:rPr>
                <w:rFonts w:ascii="Sylfaen" w:hAnsi="Sylfaen"/>
                <w:sz w:val="22"/>
                <w:lang w:val="pt-BR"/>
              </w:rPr>
            </w:pPr>
            <w:r w:rsidRPr="004D5577">
              <w:rPr>
                <w:rFonts w:ascii="Sylfaen" w:hAnsi="Sylfaen"/>
                <w:sz w:val="22"/>
                <w:lang w:val="pt-BR"/>
              </w:rPr>
              <w:t>0 %</w:t>
            </w:r>
          </w:p>
        </w:tc>
      </w:tr>
    </w:tbl>
    <w:p w14:paraId="7DB6B428" w14:textId="77777777" w:rsidR="00ED561E" w:rsidRPr="004D5577" w:rsidRDefault="00ED561E" w:rsidP="00ED561E">
      <w:pPr>
        <w:jc w:val="both"/>
        <w:rPr>
          <w:rFonts w:ascii="Sylfaen" w:hAnsi="Sylfaen"/>
          <w:sz w:val="22"/>
          <w:lang w:val="pt-BR"/>
        </w:rPr>
      </w:pPr>
    </w:p>
    <w:p w14:paraId="652A656E" w14:textId="77777777" w:rsidR="00ED561E" w:rsidRPr="00AE2768" w:rsidRDefault="00ED561E" w:rsidP="00ED561E">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6821364" w14:textId="77777777" w:rsidR="00ED561E" w:rsidRPr="00D677B3" w:rsidRDefault="00ED561E" w:rsidP="00ED561E">
      <w:pPr>
        <w:rPr>
          <w:rFonts w:ascii="GHEA Grapalat" w:hAnsi="GHEA Grapalat"/>
          <w:i/>
          <w:sz w:val="18"/>
          <w:szCs w:val="18"/>
          <w:lang w:val="pt-BR"/>
        </w:rPr>
      </w:pPr>
    </w:p>
    <w:p w14:paraId="672EA26A" w14:textId="77777777" w:rsidR="00ED561E" w:rsidRDefault="00ED561E" w:rsidP="00ED561E">
      <w:pPr>
        <w:rPr>
          <w:rFonts w:ascii="GHEA Grapalat" w:hAnsi="GHEA Grapalat" w:cs="Sylfaen"/>
          <w:i/>
          <w:sz w:val="18"/>
          <w:szCs w:val="18"/>
          <w:lang w:val="pt-BR"/>
        </w:rPr>
      </w:pPr>
      <w:r w:rsidRPr="00752623">
        <w:rPr>
          <w:rFonts w:ascii="GHEA Grapalat" w:hAnsi="GHEA Grapalat" w:cs="Sylfaen"/>
          <w:i/>
          <w:sz w:val="18"/>
          <w:szCs w:val="18"/>
          <w:lang w:val="pt-BR"/>
        </w:rPr>
        <w:lastRenderedPageBreak/>
        <w:t>** հրավերում գումարները նշվում են տոկոսով, իսկ պայմանագիրը կնքելիս տոկոսի փոխարեն նշվում է կոնկրետ գումարի չափ</w:t>
      </w:r>
    </w:p>
    <w:p w14:paraId="0319BA77" w14:textId="77777777" w:rsidR="00ED561E" w:rsidRDefault="00ED561E" w:rsidP="00ED561E">
      <w:pPr>
        <w:rPr>
          <w:rFonts w:ascii="GHEA Grapalat" w:hAnsi="GHEA Grapalat" w:cs="Sylfaen"/>
          <w:i/>
          <w:sz w:val="18"/>
          <w:szCs w:val="18"/>
          <w:lang w:val="pt-BR"/>
        </w:rPr>
      </w:pPr>
    </w:p>
    <w:p w14:paraId="0D1327AC" w14:textId="77777777" w:rsidR="00ED561E" w:rsidRPr="003D7A72" w:rsidRDefault="00ED561E" w:rsidP="00ED561E">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ED561E" w:rsidRPr="00752623" w14:paraId="30F38BB9" w14:textId="77777777" w:rsidTr="00791B98">
        <w:trPr>
          <w:trHeight w:val="3107"/>
          <w:jc w:val="center"/>
        </w:trPr>
        <w:tc>
          <w:tcPr>
            <w:tcW w:w="4935" w:type="dxa"/>
          </w:tcPr>
          <w:p w14:paraId="32E5AD0E" w14:textId="77777777" w:rsidR="00ED561E" w:rsidRDefault="00ED561E" w:rsidP="00791B98">
            <w:pPr>
              <w:jc w:val="center"/>
              <w:rPr>
                <w:rFonts w:ascii="Sylfaen" w:hAnsi="Sylfaen" w:cs="Sylfaen"/>
                <w:b/>
                <w:bCs/>
                <w:lang w:val="pt-BR"/>
              </w:rPr>
            </w:pPr>
          </w:p>
          <w:p w14:paraId="302CCC11" w14:textId="77777777" w:rsidR="00ED561E" w:rsidRPr="00D05B89" w:rsidRDefault="00ED561E" w:rsidP="00791B98">
            <w:pPr>
              <w:jc w:val="center"/>
              <w:rPr>
                <w:rFonts w:ascii="GHEA Grapalat" w:hAnsi="GHEA Grapalat"/>
                <w:sz w:val="22"/>
                <w:szCs w:val="22"/>
                <w:lang w:val="hy-AM"/>
              </w:rPr>
            </w:pPr>
            <w:r w:rsidRPr="00752623">
              <w:rPr>
                <w:rFonts w:ascii="Sylfaen" w:hAnsi="Sylfaen" w:cs="Sylfaen"/>
                <w:b/>
                <w:bCs/>
                <w:lang w:val="pt-BR"/>
              </w:rPr>
              <w:t>ՎԱՃԱՌՈՂ</w:t>
            </w:r>
          </w:p>
          <w:p w14:paraId="419D7889" w14:textId="77777777" w:rsidR="00ED561E" w:rsidRPr="00D05B89" w:rsidRDefault="00ED561E" w:rsidP="00791B98">
            <w:pPr>
              <w:jc w:val="center"/>
              <w:rPr>
                <w:rFonts w:ascii="GHEA Grapalat" w:hAnsi="GHEA Grapalat"/>
                <w:lang w:val="hy-AM"/>
              </w:rPr>
            </w:pPr>
          </w:p>
          <w:p w14:paraId="5126057C" w14:textId="77777777" w:rsidR="00ED561E" w:rsidRPr="00D05B89" w:rsidRDefault="00ED561E" w:rsidP="00791B98">
            <w:pPr>
              <w:jc w:val="center"/>
              <w:rPr>
                <w:rFonts w:ascii="GHEA Grapalat" w:hAnsi="GHEA Grapalat"/>
                <w:lang w:val="hy-AM"/>
              </w:rPr>
            </w:pPr>
          </w:p>
          <w:p w14:paraId="3AAD42CF" w14:textId="77777777" w:rsidR="00ED561E" w:rsidRPr="00D05B89" w:rsidRDefault="00ED561E" w:rsidP="00791B98">
            <w:pPr>
              <w:jc w:val="center"/>
              <w:rPr>
                <w:rFonts w:ascii="GHEA Grapalat" w:hAnsi="GHEA Grapalat"/>
                <w:lang w:val="hy-AM"/>
              </w:rPr>
            </w:pPr>
          </w:p>
          <w:p w14:paraId="23E8D418" w14:textId="77777777" w:rsidR="00ED561E" w:rsidRPr="00D05B89" w:rsidRDefault="00ED561E" w:rsidP="00791B98">
            <w:pPr>
              <w:rPr>
                <w:rFonts w:ascii="GHEA Grapalat" w:hAnsi="GHEA Grapalat"/>
                <w:lang w:val="hy-AM"/>
              </w:rPr>
            </w:pPr>
            <w:r w:rsidRPr="00D05B89">
              <w:rPr>
                <w:rFonts w:ascii="Arial LatArm" w:hAnsi="Arial LatArm" w:cs="Sylfaen"/>
                <w:bCs/>
                <w:sz w:val="20"/>
                <w:lang w:val="hy-AM"/>
              </w:rPr>
              <w:t xml:space="preserve">       ¾É. ÷áëï.</w:t>
            </w:r>
          </w:p>
          <w:p w14:paraId="361D6ED7" w14:textId="77777777" w:rsidR="00ED561E" w:rsidRPr="00D05B89" w:rsidRDefault="00ED561E" w:rsidP="00791B98">
            <w:pPr>
              <w:jc w:val="center"/>
              <w:rPr>
                <w:rFonts w:ascii="GHEA Grapalat" w:hAnsi="GHEA Grapalat"/>
                <w:lang w:val="hy-AM"/>
              </w:rPr>
            </w:pPr>
          </w:p>
          <w:p w14:paraId="22320AF2" w14:textId="77777777" w:rsidR="00ED561E" w:rsidRPr="00D05B89" w:rsidRDefault="00ED561E" w:rsidP="00791B98">
            <w:pPr>
              <w:jc w:val="center"/>
              <w:rPr>
                <w:rFonts w:ascii="GHEA Grapalat" w:hAnsi="GHEA Grapalat"/>
                <w:lang w:val="hy-AM"/>
              </w:rPr>
            </w:pPr>
          </w:p>
          <w:p w14:paraId="74DA9B69" w14:textId="77777777" w:rsidR="00ED561E" w:rsidRPr="00D05B89" w:rsidRDefault="00ED561E" w:rsidP="00791B98">
            <w:pPr>
              <w:jc w:val="center"/>
              <w:rPr>
                <w:rFonts w:ascii="GHEA Grapalat" w:hAnsi="GHEA Grapalat"/>
                <w:lang w:val="hy-AM"/>
              </w:rPr>
            </w:pPr>
            <w:r w:rsidRPr="00D05B89">
              <w:rPr>
                <w:rFonts w:ascii="GHEA Grapalat" w:hAnsi="GHEA Grapalat"/>
                <w:lang w:val="hy-AM"/>
              </w:rPr>
              <w:t>---------------------------------</w:t>
            </w:r>
          </w:p>
          <w:p w14:paraId="0188FF83" w14:textId="77777777" w:rsidR="00ED561E" w:rsidRPr="00D05B89" w:rsidRDefault="00ED561E" w:rsidP="00791B98">
            <w:pPr>
              <w:jc w:val="center"/>
              <w:rPr>
                <w:rFonts w:ascii="GHEA Grapalat" w:hAnsi="GHEA Grapalat"/>
                <w:sz w:val="18"/>
                <w:szCs w:val="18"/>
                <w:lang w:val="hy-AM"/>
              </w:rPr>
            </w:pPr>
            <w:r w:rsidRPr="00D05B89">
              <w:rPr>
                <w:rFonts w:ascii="GHEA Grapalat" w:hAnsi="GHEA Grapalat"/>
                <w:sz w:val="18"/>
                <w:szCs w:val="18"/>
                <w:lang w:val="hy-AM"/>
              </w:rPr>
              <w:t>/</w:t>
            </w:r>
            <w:r w:rsidRPr="00D05B89">
              <w:rPr>
                <w:rFonts w:ascii="Sylfaen" w:hAnsi="Sylfaen" w:cs="Sylfaen"/>
                <w:sz w:val="18"/>
                <w:szCs w:val="18"/>
                <w:lang w:val="hy-AM"/>
              </w:rPr>
              <w:t>ստորագրություն</w:t>
            </w:r>
            <w:r w:rsidRPr="00D05B89">
              <w:rPr>
                <w:rFonts w:ascii="GHEA Grapalat" w:hAnsi="GHEA Grapalat"/>
                <w:sz w:val="18"/>
                <w:szCs w:val="18"/>
                <w:lang w:val="hy-AM"/>
              </w:rPr>
              <w:t>/</w:t>
            </w:r>
          </w:p>
          <w:p w14:paraId="7FBEFB82" w14:textId="77777777" w:rsidR="00ED561E" w:rsidRPr="00D05B89" w:rsidRDefault="00ED561E" w:rsidP="00791B98">
            <w:pPr>
              <w:jc w:val="center"/>
              <w:rPr>
                <w:rFonts w:ascii="GHEA Grapalat" w:hAnsi="GHEA Grapalat"/>
                <w:sz w:val="18"/>
                <w:szCs w:val="18"/>
                <w:lang w:val="hy-AM"/>
              </w:rPr>
            </w:pPr>
            <w:r w:rsidRPr="00D05B89">
              <w:rPr>
                <w:rFonts w:ascii="Sylfaen" w:hAnsi="Sylfaen" w:cs="Sylfaen"/>
                <w:sz w:val="18"/>
                <w:szCs w:val="18"/>
                <w:lang w:val="hy-AM"/>
              </w:rPr>
              <w:t>Կ</w:t>
            </w:r>
            <w:r w:rsidRPr="00D05B89">
              <w:rPr>
                <w:rFonts w:ascii="GHEA Grapalat" w:hAnsi="GHEA Grapalat"/>
                <w:sz w:val="18"/>
                <w:szCs w:val="18"/>
                <w:lang w:val="hy-AM"/>
              </w:rPr>
              <w:t>.</w:t>
            </w:r>
            <w:r w:rsidRPr="00D05B89">
              <w:rPr>
                <w:rFonts w:ascii="Sylfaen" w:hAnsi="Sylfaen" w:cs="Sylfaen"/>
                <w:sz w:val="18"/>
                <w:szCs w:val="18"/>
                <w:lang w:val="hy-AM"/>
              </w:rPr>
              <w:t>Տ</w:t>
            </w:r>
          </w:p>
        </w:tc>
        <w:tc>
          <w:tcPr>
            <w:tcW w:w="519" w:type="dxa"/>
          </w:tcPr>
          <w:p w14:paraId="5CC3AFE6" w14:textId="77777777" w:rsidR="00ED561E" w:rsidRPr="00D05B89" w:rsidRDefault="00ED561E" w:rsidP="00791B98">
            <w:pPr>
              <w:jc w:val="center"/>
              <w:rPr>
                <w:rFonts w:ascii="GHEA Grapalat" w:hAnsi="GHEA Grapalat"/>
                <w:lang w:val="hy-AM"/>
              </w:rPr>
            </w:pPr>
          </w:p>
        </w:tc>
        <w:tc>
          <w:tcPr>
            <w:tcW w:w="4959" w:type="dxa"/>
          </w:tcPr>
          <w:p w14:paraId="5A3FF1BB" w14:textId="77777777" w:rsidR="00ED561E" w:rsidRPr="00752623" w:rsidRDefault="00ED561E" w:rsidP="00791B98">
            <w:pPr>
              <w:jc w:val="center"/>
              <w:rPr>
                <w:rFonts w:ascii="GHEA Grapalat" w:hAnsi="GHEA Grapalat" w:cs="Sylfaen"/>
                <w:b/>
                <w:bCs/>
                <w:lang w:val="nb-NO"/>
              </w:rPr>
            </w:pPr>
            <w:r w:rsidRPr="00752623">
              <w:rPr>
                <w:rFonts w:ascii="Sylfaen" w:hAnsi="Sylfaen" w:cs="Sylfaen"/>
                <w:b/>
                <w:bCs/>
                <w:lang w:val="nb-NO"/>
              </w:rPr>
              <w:t>ԳՆՈՐԴ</w:t>
            </w:r>
          </w:p>
          <w:p w14:paraId="62297157" w14:textId="77777777" w:rsidR="00ED561E" w:rsidRPr="00D05B89" w:rsidRDefault="00ED561E" w:rsidP="00791B98">
            <w:pPr>
              <w:jc w:val="center"/>
              <w:rPr>
                <w:rFonts w:ascii="Arial LatArm" w:hAnsi="Arial LatArm" w:cs="Sylfaen"/>
                <w:b/>
                <w:bCs/>
                <w:sz w:val="20"/>
                <w:lang w:val="hy-AM"/>
              </w:rPr>
            </w:pPr>
            <w:r w:rsidRPr="00D05B89">
              <w:rPr>
                <w:rFonts w:ascii="Arial LatArm" w:hAnsi="Arial LatArm" w:cs="Sylfaen"/>
                <w:b/>
                <w:bCs/>
                <w:lang w:val="hy-AM"/>
              </w:rPr>
              <w:t>§</w:t>
            </w:r>
            <w:r w:rsidRPr="00D05B89">
              <w:rPr>
                <w:rFonts w:ascii="Arial LatArm" w:hAnsi="Arial LatArm" w:cs="Sylfaen"/>
                <w:b/>
                <w:bCs/>
                <w:sz w:val="20"/>
                <w:lang w:val="hy-AM"/>
              </w:rPr>
              <w:t xml:space="preserve">ºñù³ÕÉáõÛë¦ ö´À </w:t>
            </w:r>
          </w:p>
          <w:p w14:paraId="6AEE11B6"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ù. ºñ¨³Ý ´áõ½³Ý¹Ç 1/4, ÎáÙÇï³ë 28</w:t>
            </w:r>
          </w:p>
          <w:p w14:paraId="4A2A5DAA"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 xml:space="preserve">    §²ð²ð²î´²ÜÎ¦ ´´À</w:t>
            </w:r>
          </w:p>
          <w:p w14:paraId="565827FC"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 xml:space="preserve">     Ð/Ð 1510004597930100 ÐìÐÐ 02504913 </w:t>
            </w:r>
          </w:p>
          <w:p w14:paraId="0F02D79A" w14:textId="77777777" w:rsidR="00ED561E" w:rsidRPr="00D05B89" w:rsidRDefault="00ED561E" w:rsidP="00791B98">
            <w:pPr>
              <w:jc w:val="center"/>
              <w:rPr>
                <w:rFonts w:ascii="Sylfaen" w:hAnsi="Sylfaen"/>
                <w:lang w:val="hy-AM"/>
              </w:rPr>
            </w:pPr>
            <w:r w:rsidRPr="00D05B89">
              <w:rPr>
                <w:rFonts w:ascii="Arial LatArm" w:hAnsi="Arial LatArm" w:cs="Sylfaen"/>
                <w:bCs/>
                <w:sz w:val="20"/>
                <w:lang w:val="hy-AM"/>
              </w:rPr>
              <w:t>¾É. ÷áëï.</w:t>
            </w:r>
            <w:r w:rsidRPr="00D05B89">
              <w:rPr>
                <w:rFonts w:ascii="GHEA Grapalat" w:hAnsi="GHEA Grapalat" w:cs="Sylfaen"/>
                <w:lang w:val="hy-AM"/>
              </w:rPr>
              <w:t xml:space="preserve"> </w:t>
            </w:r>
            <w:r w:rsidRPr="00D05B89">
              <w:rPr>
                <w:lang w:val="hy-AM"/>
              </w:rPr>
              <w:t>y</w:t>
            </w:r>
            <w:hyperlink r:id="rId12" w:history="1">
              <w:r w:rsidRPr="00D05B89">
                <w:rPr>
                  <w:lang w:val="hy-AM"/>
                </w:rPr>
                <w:t>erqaxluys@yerevan.am</w:t>
              </w:r>
            </w:hyperlink>
            <w:r w:rsidRPr="00D05B89">
              <w:rPr>
                <w:rFonts w:ascii="Sylfaen" w:hAnsi="Sylfaen"/>
                <w:lang w:val="hy-AM"/>
              </w:rPr>
              <w:t xml:space="preserve">       </w:t>
            </w:r>
          </w:p>
          <w:p w14:paraId="7B15D561" w14:textId="77777777" w:rsidR="00ED561E" w:rsidRPr="00D05B89" w:rsidRDefault="00ED561E" w:rsidP="00791B98">
            <w:pPr>
              <w:jc w:val="center"/>
              <w:rPr>
                <w:rFonts w:ascii="Arial LatArm" w:hAnsi="Arial LatArm" w:cs="Sylfaen"/>
                <w:bCs/>
                <w:sz w:val="20"/>
                <w:lang w:val="hy-AM"/>
              </w:rPr>
            </w:pPr>
            <w:r w:rsidRPr="00D05B89">
              <w:rPr>
                <w:rFonts w:ascii="Sylfaen" w:hAnsi="Sylfaen"/>
                <w:lang w:val="hy-AM"/>
              </w:rPr>
              <w:t xml:space="preserve">   </w:t>
            </w:r>
          </w:p>
          <w:p w14:paraId="0FA7F16A" w14:textId="77777777" w:rsidR="00ED561E" w:rsidRPr="00D05B89" w:rsidRDefault="00ED561E" w:rsidP="00791B98">
            <w:pPr>
              <w:jc w:val="center"/>
              <w:rPr>
                <w:rFonts w:ascii="Arial LatArm" w:hAnsi="Arial LatArm" w:cs="Sylfaen"/>
                <w:bCs/>
                <w:sz w:val="20"/>
                <w:lang w:val="hy-AM"/>
              </w:rPr>
            </w:pPr>
          </w:p>
          <w:p w14:paraId="38E516B2" w14:textId="77777777" w:rsidR="00ED561E" w:rsidRPr="00D05B89" w:rsidRDefault="00ED561E" w:rsidP="00791B98">
            <w:pPr>
              <w:jc w:val="center"/>
              <w:rPr>
                <w:rFonts w:ascii="Arial LatArm" w:hAnsi="Arial LatArm" w:cs="Sylfaen"/>
                <w:bCs/>
                <w:sz w:val="20"/>
                <w:lang w:val="hy-AM"/>
              </w:rPr>
            </w:pPr>
          </w:p>
          <w:p w14:paraId="47A4846E" w14:textId="77777777" w:rsidR="00ED561E" w:rsidRPr="00D05B89" w:rsidRDefault="00ED561E" w:rsidP="00791B98">
            <w:pPr>
              <w:jc w:val="center"/>
              <w:rPr>
                <w:rFonts w:ascii="Arial LatArm" w:hAnsi="Arial LatArm" w:cs="Sylfaen"/>
                <w:bCs/>
                <w:sz w:val="20"/>
                <w:lang w:val="hy-AM"/>
              </w:rPr>
            </w:pPr>
            <w:r w:rsidRPr="00D05B89">
              <w:rPr>
                <w:rFonts w:ascii="Arial LatArm" w:hAnsi="Arial LatArm" w:cs="Sylfaen"/>
                <w:bCs/>
                <w:sz w:val="20"/>
                <w:lang w:val="hy-AM"/>
              </w:rPr>
              <w:t>_________________</w:t>
            </w:r>
          </w:p>
          <w:p w14:paraId="0D793AAB" w14:textId="77777777" w:rsidR="00ED561E" w:rsidRPr="005A2C08" w:rsidRDefault="00ED561E" w:rsidP="00791B98">
            <w:pPr>
              <w:jc w:val="center"/>
              <w:rPr>
                <w:rFonts w:ascii="Arial LatArm" w:hAnsi="Arial LatArm" w:cs="Sylfaen"/>
                <w:bCs/>
                <w:sz w:val="20"/>
                <w:lang w:val="hy-AM"/>
              </w:rPr>
            </w:pPr>
            <w:r w:rsidRPr="005A2C08">
              <w:rPr>
                <w:rFonts w:ascii="Arial LatArm" w:hAnsi="Arial LatArm" w:cs="Sylfaen"/>
                <w:bCs/>
                <w:sz w:val="16"/>
                <w:lang w:val="hy-AM"/>
              </w:rPr>
              <w:t>ëïáñ³·ñáõÃÛáõÝ</w:t>
            </w:r>
          </w:p>
          <w:p w14:paraId="7ECC6944" w14:textId="77777777" w:rsidR="00ED561E" w:rsidRPr="00DF6EBB" w:rsidRDefault="00ED561E" w:rsidP="00791B98">
            <w:pPr>
              <w:jc w:val="center"/>
              <w:rPr>
                <w:rFonts w:ascii="Arial LatArm" w:hAnsi="Arial LatArm" w:cs="Sylfaen"/>
                <w:bCs/>
                <w:sz w:val="20"/>
              </w:rPr>
            </w:pPr>
            <w:r w:rsidRPr="005A2C08">
              <w:rPr>
                <w:rFonts w:ascii="Arial LatArm" w:hAnsi="Arial LatArm" w:cs="Sylfaen"/>
                <w:bCs/>
                <w:sz w:val="20"/>
                <w:lang w:val="hy-AM"/>
              </w:rPr>
              <w:t xml:space="preserve">                                       </w:t>
            </w:r>
            <w:r w:rsidRPr="00DF6EBB">
              <w:rPr>
                <w:rFonts w:ascii="Arial LatArm" w:hAnsi="Arial LatArm" w:cs="Sylfaen"/>
                <w:bCs/>
                <w:sz w:val="20"/>
              </w:rPr>
              <w:t>Î©î</w:t>
            </w:r>
          </w:p>
          <w:p w14:paraId="02EF49EC" w14:textId="77777777" w:rsidR="00ED561E" w:rsidRPr="00752623" w:rsidRDefault="00ED561E" w:rsidP="00791B98">
            <w:pPr>
              <w:jc w:val="center"/>
              <w:rPr>
                <w:rFonts w:ascii="GHEA Grapalat" w:hAnsi="GHEA Grapalat"/>
                <w:sz w:val="22"/>
                <w:szCs w:val="22"/>
                <w:lang w:val="ru-RU"/>
              </w:rPr>
            </w:pPr>
          </w:p>
        </w:tc>
      </w:tr>
    </w:tbl>
    <w:p w14:paraId="0A43F967" w14:textId="77777777" w:rsidR="00ED561E" w:rsidRPr="00752623" w:rsidRDefault="00ED561E" w:rsidP="00ED561E">
      <w:pPr>
        <w:rPr>
          <w:rFonts w:ascii="GHEA Grapalat" w:hAnsi="GHEA Grapalat"/>
          <w:sz w:val="20"/>
          <w:lang w:val="ru-RU"/>
        </w:rPr>
        <w:sectPr w:rsidR="00ED561E" w:rsidRPr="00752623" w:rsidSect="00791B98">
          <w:footnotePr>
            <w:pos w:val="beneathText"/>
          </w:footnotePr>
          <w:pgSz w:w="11906" w:h="16838" w:code="9"/>
          <w:pgMar w:top="533" w:right="476" w:bottom="720" w:left="1170" w:header="562" w:footer="562" w:gutter="0"/>
          <w:cols w:space="720"/>
        </w:sectPr>
      </w:pPr>
    </w:p>
    <w:p w14:paraId="6CC38994" w14:textId="77777777" w:rsidR="00ED561E" w:rsidRDefault="00ED561E" w:rsidP="00ED561E">
      <w:pPr>
        <w:jc w:val="right"/>
        <w:rPr>
          <w:rFonts w:ascii="GHEA Grapalat" w:hAnsi="GHEA Grapalat"/>
          <w:i/>
          <w:sz w:val="18"/>
        </w:rPr>
      </w:pPr>
    </w:p>
    <w:p w14:paraId="2481F691" w14:textId="77777777" w:rsidR="00ED561E" w:rsidRDefault="00ED561E" w:rsidP="00ED561E">
      <w:pPr>
        <w:jc w:val="right"/>
        <w:rPr>
          <w:rFonts w:ascii="GHEA Grapalat" w:hAnsi="GHEA Grapalat"/>
          <w:i/>
          <w:sz w:val="18"/>
        </w:rPr>
      </w:pPr>
    </w:p>
    <w:p w14:paraId="28DCDFA2" w14:textId="77777777" w:rsidR="00ED561E" w:rsidRPr="00126973" w:rsidRDefault="00ED561E" w:rsidP="00ED561E">
      <w:pPr>
        <w:jc w:val="right"/>
        <w:rPr>
          <w:rFonts w:ascii="GHEA Grapalat" w:hAnsi="GHEA Grapalat"/>
          <w:i/>
          <w:sz w:val="18"/>
        </w:rPr>
      </w:pPr>
      <w:r w:rsidRPr="001807AD">
        <w:rPr>
          <w:rFonts w:ascii="GHEA Grapalat" w:hAnsi="GHEA Grapalat"/>
          <w:i/>
          <w:sz w:val="18"/>
          <w:lang w:val="hy-AM"/>
        </w:rPr>
        <w:t xml:space="preserve">Հավելված N </w:t>
      </w:r>
      <w:r>
        <w:rPr>
          <w:rFonts w:ascii="GHEA Grapalat" w:hAnsi="GHEA Grapalat"/>
          <w:i/>
          <w:sz w:val="18"/>
        </w:rPr>
        <w:t>3</w:t>
      </w:r>
    </w:p>
    <w:p w14:paraId="3C7C2437" w14:textId="65856DD7"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              20</w:t>
      </w:r>
      <w:r>
        <w:rPr>
          <w:rFonts w:ascii="GHEA Grapalat" w:hAnsi="GHEA Grapalat"/>
          <w:i/>
          <w:sz w:val="18"/>
        </w:rPr>
        <w:t>2</w:t>
      </w:r>
      <w:r w:rsidR="008E19AF">
        <w:rPr>
          <w:rFonts w:ascii="GHEA Grapalat" w:hAnsi="GHEA Grapalat"/>
          <w:i/>
          <w:sz w:val="18"/>
        </w:rPr>
        <w:t xml:space="preserve"> </w:t>
      </w:r>
      <w:r w:rsidRPr="001807AD">
        <w:rPr>
          <w:rFonts w:ascii="GHEA Grapalat" w:hAnsi="GHEA Grapalat"/>
          <w:i/>
          <w:sz w:val="18"/>
          <w:lang w:val="hy-AM"/>
        </w:rPr>
        <w:t xml:space="preserve"> թ. կնքված </w:t>
      </w:r>
    </w:p>
    <w:p w14:paraId="01862E12" w14:textId="00BC5084" w:rsidR="00ED561E" w:rsidRPr="001807AD" w:rsidRDefault="00ED561E" w:rsidP="00ED561E">
      <w:pPr>
        <w:jc w:val="right"/>
        <w:rPr>
          <w:rFonts w:ascii="GHEA Grapalat" w:hAnsi="GHEA Grapalat"/>
          <w:i/>
          <w:sz w:val="18"/>
          <w:lang w:val="hy-AM"/>
        </w:rPr>
      </w:pPr>
      <w:r w:rsidRPr="001807AD">
        <w:rPr>
          <w:rFonts w:ascii="GHEA Grapalat" w:hAnsi="GHEA Grapalat"/>
          <w:i/>
          <w:sz w:val="18"/>
          <w:lang w:val="hy-AM"/>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Pr>
          <w:rFonts w:ascii="GHEA Grapalat" w:hAnsi="GHEA Grapalat" w:cs="Sylfaen"/>
          <w:b/>
        </w:rPr>
        <w:t>-</w:t>
      </w:r>
      <w:r w:rsidR="00166BE1">
        <w:rPr>
          <w:rFonts w:ascii="GHEA Grapalat" w:hAnsi="GHEA Grapalat" w:cs="Sylfaen"/>
          <w:b/>
        </w:rPr>
        <w:t>25/3</w:t>
      </w:r>
      <w:r w:rsidRPr="003D7A72">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13A22516" w14:textId="77777777" w:rsidR="00ED561E" w:rsidRPr="00A71D81" w:rsidRDefault="00ED561E" w:rsidP="00ED561E">
      <w:pPr>
        <w:ind w:left="-142" w:firstLine="142"/>
        <w:jc w:val="center"/>
        <w:rPr>
          <w:rFonts w:ascii="GHEA Grapalat" w:hAnsi="GHEA Grapalat" w:cs="Sylfaen"/>
          <w:b/>
        </w:rPr>
      </w:pPr>
    </w:p>
    <w:p w14:paraId="4E75677A" w14:textId="77777777" w:rsidR="00ED561E" w:rsidRPr="00A71D81" w:rsidRDefault="00ED561E" w:rsidP="00ED561E">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D561E" w:rsidRPr="001C24AD" w14:paraId="53F6BB5D" w14:textId="77777777" w:rsidTr="00791B98">
        <w:trPr>
          <w:tblCellSpacing w:w="7" w:type="dxa"/>
          <w:jc w:val="center"/>
        </w:trPr>
        <w:tc>
          <w:tcPr>
            <w:tcW w:w="0" w:type="auto"/>
            <w:vAlign w:val="center"/>
          </w:tcPr>
          <w:p w14:paraId="090F984A" w14:textId="77777777" w:rsidR="00ED561E" w:rsidRPr="00A71D81" w:rsidRDefault="00ED561E" w:rsidP="00791B98">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7E223CC9" wp14:editId="0282E1B6">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FF4B7"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14:paraId="36520C53"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4AFA3E6"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12F5691"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7018D25D"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034B23E3"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4AC76BB"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1753D7C7"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0689B0CF"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B509B8F"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0E6CBD28"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7CA152E9" w14:textId="77777777" w:rsidR="00ED561E" w:rsidRPr="00A71D81" w:rsidRDefault="00ED561E" w:rsidP="00791B98">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3B7ECF67" w14:textId="77777777" w:rsidR="00ED561E" w:rsidRPr="00A71D81" w:rsidRDefault="00ED561E" w:rsidP="00ED561E">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0AE77C7C" w14:textId="77777777" w:rsidR="00ED561E" w:rsidRPr="00A71D81" w:rsidRDefault="00ED561E" w:rsidP="00ED561E">
      <w:pPr>
        <w:ind w:firstLine="375"/>
        <w:rPr>
          <w:rFonts w:ascii="GHEA Grapalat" w:hAnsi="GHEA Grapalat"/>
          <w:iCs/>
          <w:color w:val="000000"/>
          <w:sz w:val="15"/>
          <w:szCs w:val="21"/>
          <w:lang w:val="pt-BR"/>
        </w:rPr>
      </w:pPr>
    </w:p>
    <w:p w14:paraId="6D9F6142" w14:textId="77777777" w:rsidR="00ED561E" w:rsidRPr="00A71D81" w:rsidRDefault="00ED561E" w:rsidP="00ED561E">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1663145E" w14:textId="77777777" w:rsidR="00ED561E" w:rsidRPr="00A71D81" w:rsidRDefault="00ED561E" w:rsidP="00ED561E">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7211297F" w14:textId="77777777" w:rsidR="00ED561E" w:rsidRPr="00A71D81" w:rsidRDefault="00ED561E" w:rsidP="00ED561E">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1771D4B1" w14:textId="77777777" w:rsidR="00ED561E" w:rsidRPr="00A71D81" w:rsidRDefault="00ED561E" w:rsidP="00ED561E">
      <w:pPr>
        <w:pStyle w:val="BodyTextIndent"/>
        <w:spacing w:line="240" w:lineRule="auto"/>
        <w:ind w:firstLine="0"/>
        <w:jc w:val="center"/>
        <w:rPr>
          <w:b/>
          <w:bCs/>
          <w:iCs/>
          <w:lang w:val="es-ES"/>
        </w:rPr>
      </w:pPr>
    </w:p>
    <w:p w14:paraId="04F93EFB" w14:textId="77777777" w:rsidR="00ED561E" w:rsidRPr="00A71D81" w:rsidRDefault="00ED561E" w:rsidP="00ED561E">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68F1CAE5" w14:textId="77777777" w:rsidR="00ED561E" w:rsidRPr="00A71D81" w:rsidRDefault="00ED561E" w:rsidP="00ED561E">
      <w:pPr>
        <w:pStyle w:val="BodyTextIndent"/>
        <w:spacing w:line="240" w:lineRule="auto"/>
        <w:ind w:firstLine="0"/>
        <w:rPr>
          <w:iCs/>
          <w:lang w:val="es-ES"/>
        </w:rPr>
      </w:pPr>
    </w:p>
    <w:p w14:paraId="1F01975F"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1B18EBBC"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6184512" w14:textId="77777777" w:rsidR="00ED561E" w:rsidRPr="00A71D81" w:rsidRDefault="00ED561E" w:rsidP="00ED561E">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0C1E78BE" w14:textId="77777777" w:rsidR="00ED561E" w:rsidRPr="00A71D81" w:rsidRDefault="00ED561E" w:rsidP="00ED561E">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080AC327" w14:textId="77777777" w:rsidR="00ED561E" w:rsidRPr="00A71D81" w:rsidRDefault="00ED561E" w:rsidP="00ED561E">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1FED7681" w14:textId="77777777" w:rsidR="00ED561E" w:rsidRPr="00A71D81" w:rsidRDefault="00ED561E" w:rsidP="00ED561E">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D561E" w:rsidRPr="00A71D81" w14:paraId="5EDF16B4" w14:textId="77777777" w:rsidTr="00791B98">
        <w:trPr>
          <w:jc w:val="right"/>
        </w:trPr>
        <w:tc>
          <w:tcPr>
            <w:tcW w:w="357" w:type="dxa"/>
            <w:vMerge w:val="restart"/>
            <w:shd w:val="clear" w:color="auto" w:fill="auto"/>
            <w:vAlign w:val="center"/>
          </w:tcPr>
          <w:p w14:paraId="73E7E35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22096E74" w14:textId="77777777" w:rsidR="00ED561E" w:rsidRPr="00A71D81" w:rsidRDefault="00ED561E" w:rsidP="00791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ED561E" w:rsidRPr="00A71D81" w14:paraId="04FD63CE" w14:textId="77777777" w:rsidTr="00791B98">
        <w:trPr>
          <w:jc w:val="right"/>
        </w:trPr>
        <w:tc>
          <w:tcPr>
            <w:tcW w:w="357" w:type="dxa"/>
            <w:vMerge/>
            <w:shd w:val="clear" w:color="auto" w:fill="auto"/>
          </w:tcPr>
          <w:p w14:paraId="2F76EAE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01F89C0"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54F443B2"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9D5DF4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E47AD1"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44888B4"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DB146FF"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ED561E" w:rsidRPr="00A71D81" w14:paraId="5FF3E16D" w14:textId="77777777" w:rsidTr="00791B98">
        <w:trPr>
          <w:trHeight w:val="1105"/>
          <w:jc w:val="right"/>
        </w:trPr>
        <w:tc>
          <w:tcPr>
            <w:tcW w:w="357" w:type="dxa"/>
            <w:vMerge/>
            <w:tcBorders>
              <w:bottom w:val="single" w:sz="4" w:space="0" w:color="auto"/>
            </w:tcBorders>
            <w:shd w:val="clear" w:color="auto" w:fill="auto"/>
          </w:tcPr>
          <w:p w14:paraId="07EA8E09"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C57AB96"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5E7BCC"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C026EF"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7A29941"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3DE4B52"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1FC7A8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DF582E8"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EABCD68"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r>
      <w:tr w:rsidR="00ED561E" w:rsidRPr="00A71D81" w14:paraId="51A34076" w14:textId="77777777" w:rsidTr="00791B98">
        <w:trPr>
          <w:jc w:val="right"/>
        </w:trPr>
        <w:tc>
          <w:tcPr>
            <w:tcW w:w="357" w:type="dxa"/>
            <w:shd w:val="clear" w:color="auto" w:fill="auto"/>
            <w:vAlign w:val="center"/>
          </w:tcPr>
          <w:p w14:paraId="2A1BF9DA"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0E4CDF37"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61BEB3E"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681C6E1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5B7FD30"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E78E0F3"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E5A7AD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0270BD5"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4FDA4AC" w14:textId="77777777" w:rsidR="00ED561E" w:rsidRPr="00A71D81" w:rsidRDefault="00ED561E" w:rsidP="00791B98">
            <w:pPr>
              <w:pStyle w:val="NormalWeb"/>
              <w:spacing w:before="0" w:beforeAutospacing="0" w:after="0" w:afterAutospacing="0"/>
              <w:jc w:val="center"/>
              <w:rPr>
                <w:rFonts w:ascii="GHEA Grapalat" w:hAnsi="GHEA Grapalat"/>
                <w:sz w:val="18"/>
                <w:szCs w:val="18"/>
              </w:rPr>
            </w:pPr>
          </w:p>
        </w:tc>
      </w:tr>
      <w:tr w:rsidR="00ED561E" w:rsidRPr="00A71D81" w14:paraId="315AF3D7" w14:textId="77777777" w:rsidTr="00791B98">
        <w:trPr>
          <w:jc w:val="right"/>
        </w:trPr>
        <w:tc>
          <w:tcPr>
            <w:tcW w:w="357" w:type="dxa"/>
            <w:shd w:val="clear" w:color="auto" w:fill="auto"/>
          </w:tcPr>
          <w:p w14:paraId="7EECD0DF"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73" w:type="dxa"/>
            <w:shd w:val="clear" w:color="auto" w:fill="auto"/>
          </w:tcPr>
          <w:p w14:paraId="5E15EB54"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440" w:type="dxa"/>
            <w:shd w:val="clear" w:color="auto" w:fill="auto"/>
          </w:tcPr>
          <w:p w14:paraId="09F1DA26"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800" w:type="dxa"/>
            <w:shd w:val="clear" w:color="auto" w:fill="auto"/>
          </w:tcPr>
          <w:p w14:paraId="1E4A951C"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16" w:type="dxa"/>
            <w:shd w:val="clear" w:color="auto" w:fill="auto"/>
          </w:tcPr>
          <w:p w14:paraId="2E471A94"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842" w:type="dxa"/>
            <w:shd w:val="clear" w:color="auto" w:fill="auto"/>
          </w:tcPr>
          <w:p w14:paraId="78D37D93"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34" w:type="dxa"/>
            <w:shd w:val="clear" w:color="auto" w:fill="auto"/>
          </w:tcPr>
          <w:p w14:paraId="64855A20"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1168" w:type="dxa"/>
            <w:shd w:val="clear" w:color="auto" w:fill="auto"/>
          </w:tcPr>
          <w:p w14:paraId="6ADF62DA" w14:textId="77777777" w:rsidR="00ED561E" w:rsidRPr="00A71D81" w:rsidRDefault="00ED561E" w:rsidP="00791B98">
            <w:pPr>
              <w:pStyle w:val="NormalWeb"/>
              <w:spacing w:before="0" w:beforeAutospacing="0" w:after="0" w:afterAutospacing="0"/>
              <w:jc w:val="center"/>
              <w:rPr>
                <w:rFonts w:ascii="GHEA Grapalat" w:hAnsi="GHEA Grapalat"/>
              </w:rPr>
            </w:pPr>
          </w:p>
        </w:tc>
        <w:tc>
          <w:tcPr>
            <w:tcW w:w="675" w:type="dxa"/>
            <w:shd w:val="clear" w:color="auto" w:fill="auto"/>
          </w:tcPr>
          <w:p w14:paraId="16E02E3F" w14:textId="77777777" w:rsidR="00ED561E" w:rsidRPr="00A71D81" w:rsidRDefault="00ED561E" w:rsidP="00791B98">
            <w:pPr>
              <w:pStyle w:val="NormalWeb"/>
              <w:spacing w:before="0" w:beforeAutospacing="0" w:after="0" w:afterAutospacing="0"/>
              <w:jc w:val="center"/>
              <w:rPr>
                <w:rFonts w:ascii="GHEA Grapalat" w:hAnsi="GHEA Grapalat"/>
              </w:rPr>
            </w:pPr>
          </w:p>
        </w:tc>
      </w:tr>
    </w:tbl>
    <w:p w14:paraId="0949477D" w14:textId="77777777" w:rsidR="00ED561E" w:rsidRPr="00A71D81" w:rsidRDefault="00ED561E" w:rsidP="00ED561E">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B484BB8" w14:textId="77777777" w:rsidR="00ED561E" w:rsidRPr="00A71D81" w:rsidRDefault="00ED561E" w:rsidP="00ED561E">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8DAC5B" w14:textId="77777777" w:rsidR="00ED561E" w:rsidRPr="00A71D81" w:rsidRDefault="00ED561E" w:rsidP="00ED561E">
      <w:pPr>
        <w:ind w:firstLine="375"/>
        <w:jc w:val="both"/>
        <w:rPr>
          <w:rFonts w:ascii="GHEA Grapalat" w:hAnsi="GHEA Grapalat"/>
          <w:iCs/>
          <w:snapToGrid w:val="0"/>
          <w:color w:val="000000"/>
          <w:sz w:val="21"/>
          <w:szCs w:val="21"/>
          <w:lang w:val="es-ES"/>
        </w:rPr>
      </w:pPr>
    </w:p>
    <w:p w14:paraId="791A0914" w14:textId="77777777" w:rsidR="00ED561E" w:rsidRPr="00A71D81" w:rsidRDefault="00ED561E" w:rsidP="00ED561E">
      <w:pPr>
        <w:ind w:firstLine="375"/>
        <w:jc w:val="both"/>
        <w:rPr>
          <w:rFonts w:ascii="GHEA Grapalat" w:hAnsi="GHEA Grapalat"/>
          <w:iCs/>
          <w:snapToGrid w:val="0"/>
          <w:color w:val="000000"/>
          <w:sz w:val="2"/>
          <w:szCs w:val="21"/>
          <w:lang w:val="es-ES"/>
        </w:rPr>
      </w:pPr>
    </w:p>
    <w:p w14:paraId="76DB455D" w14:textId="77777777" w:rsidR="00ED561E" w:rsidRPr="00A71D81" w:rsidRDefault="00ED561E" w:rsidP="00ED561E">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D561E" w:rsidRPr="00A71D81" w14:paraId="1AB85E24" w14:textId="77777777" w:rsidTr="00791B98">
        <w:trPr>
          <w:trHeight w:val="266"/>
          <w:tblCellSpacing w:w="7" w:type="dxa"/>
          <w:jc w:val="center"/>
        </w:trPr>
        <w:tc>
          <w:tcPr>
            <w:tcW w:w="0" w:type="auto"/>
            <w:vAlign w:val="center"/>
          </w:tcPr>
          <w:p w14:paraId="5500FFCA" w14:textId="77777777" w:rsidR="00ED561E" w:rsidRPr="00A71D81" w:rsidRDefault="00ED561E" w:rsidP="00791B98">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2261BDBA" w14:textId="0F72BAFC" w:rsidR="00ED561E" w:rsidRPr="00A71D81" w:rsidRDefault="004024F2" w:rsidP="00791B98">
            <w:pPr>
              <w:jc w:val="center"/>
              <w:rPr>
                <w:rFonts w:ascii="GHEA Grapalat" w:hAnsi="GHEA Grapalat"/>
                <w:iCs/>
                <w:color w:val="000000"/>
                <w:sz w:val="21"/>
                <w:szCs w:val="21"/>
              </w:rPr>
            </w:pPr>
            <w:r>
              <w:rPr>
                <w:rFonts w:ascii="GHEA Grapalat" w:hAnsi="GHEA Grapalat"/>
                <w:iCs/>
                <w:color w:val="000000"/>
                <w:sz w:val="21"/>
                <w:szCs w:val="21"/>
              </w:rPr>
              <w:t>Ապրանքն</w:t>
            </w:r>
            <w:r w:rsidR="00ED561E" w:rsidRPr="00A71D81">
              <w:rPr>
                <w:rFonts w:ascii="GHEA Grapalat" w:hAnsi="GHEA Grapalat"/>
                <w:iCs/>
                <w:color w:val="000000"/>
                <w:sz w:val="21"/>
                <w:szCs w:val="21"/>
              </w:rPr>
              <w:t xml:space="preserve"> ընդունեց</w:t>
            </w:r>
          </w:p>
        </w:tc>
      </w:tr>
      <w:tr w:rsidR="00ED561E" w:rsidRPr="00A71D81" w14:paraId="6FED468B" w14:textId="77777777" w:rsidTr="00791B98">
        <w:trPr>
          <w:trHeight w:val="473"/>
          <w:tblCellSpacing w:w="7" w:type="dxa"/>
          <w:jc w:val="center"/>
        </w:trPr>
        <w:tc>
          <w:tcPr>
            <w:tcW w:w="0" w:type="auto"/>
            <w:vAlign w:val="center"/>
          </w:tcPr>
          <w:p w14:paraId="2E004F30"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5CEAC28C"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365418"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___________________________</w:t>
            </w:r>
          </w:p>
          <w:p w14:paraId="0044F164"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ED561E" w:rsidRPr="00A71D81" w14:paraId="02191261" w14:textId="77777777" w:rsidTr="00791B98">
        <w:trPr>
          <w:trHeight w:val="503"/>
          <w:tblCellSpacing w:w="7" w:type="dxa"/>
          <w:jc w:val="center"/>
        </w:trPr>
        <w:tc>
          <w:tcPr>
            <w:tcW w:w="0" w:type="auto"/>
            <w:vAlign w:val="center"/>
          </w:tcPr>
          <w:p w14:paraId="7CB82BB2"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407134CA"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5202FD3A"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21"/>
                <w:szCs w:val="21"/>
              </w:rPr>
              <w:t>___________________________</w:t>
            </w:r>
          </w:p>
          <w:p w14:paraId="57B97DB9" w14:textId="77777777" w:rsidR="00ED561E" w:rsidRPr="00A71D81" w:rsidRDefault="00ED561E" w:rsidP="00791B98">
            <w:pPr>
              <w:jc w:val="center"/>
              <w:rPr>
                <w:rFonts w:ascii="GHEA Grapalat" w:hAnsi="GHEA Grapalat"/>
                <w:iCs/>
                <w:sz w:val="21"/>
                <w:szCs w:val="21"/>
              </w:rPr>
            </w:pPr>
            <w:r w:rsidRPr="00A71D81">
              <w:rPr>
                <w:rFonts w:ascii="GHEA Grapalat" w:hAnsi="GHEA Grapalat"/>
                <w:iCs/>
                <w:sz w:val="15"/>
                <w:szCs w:val="15"/>
              </w:rPr>
              <w:t>ազգանուն, անուն</w:t>
            </w:r>
          </w:p>
        </w:tc>
      </w:tr>
      <w:tr w:rsidR="00ED561E" w:rsidRPr="00A71D81" w14:paraId="0A4CFB44" w14:textId="77777777" w:rsidTr="00791B98">
        <w:trPr>
          <w:trHeight w:val="281"/>
          <w:tblCellSpacing w:w="7" w:type="dxa"/>
          <w:jc w:val="center"/>
        </w:trPr>
        <w:tc>
          <w:tcPr>
            <w:tcW w:w="0" w:type="auto"/>
            <w:vAlign w:val="center"/>
          </w:tcPr>
          <w:p w14:paraId="16E2C37F" w14:textId="77777777" w:rsidR="00ED561E" w:rsidRPr="00A71D81" w:rsidRDefault="00ED561E" w:rsidP="00791B98">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147291B8" w14:textId="77777777" w:rsidR="00ED561E" w:rsidRPr="00A71D81" w:rsidRDefault="00ED561E" w:rsidP="00791B98">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465014C1" w14:textId="77777777" w:rsidR="00ED561E" w:rsidRPr="00A71D81" w:rsidRDefault="00ED561E" w:rsidP="00ED561E">
      <w:pPr>
        <w:ind w:left="-142" w:firstLine="142"/>
        <w:jc w:val="center"/>
        <w:rPr>
          <w:rFonts w:ascii="GHEA Grapalat" w:hAnsi="GHEA Grapalat" w:cs="Sylfaen"/>
          <w:b/>
        </w:rPr>
      </w:pPr>
    </w:p>
    <w:p w14:paraId="0938FAAC" w14:textId="77777777" w:rsidR="00ED561E" w:rsidRPr="00A71D81" w:rsidRDefault="00ED561E" w:rsidP="00ED561E">
      <w:pPr>
        <w:ind w:left="-142" w:firstLine="142"/>
        <w:jc w:val="center"/>
        <w:rPr>
          <w:rFonts w:ascii="GHEA Grapalat" w:hAnsi="GHEA Grapalat" w:cs="Sylfaen"/>
          <w:b/>
        </w:rPr>
      </w:pPr>
    </w:p>
    <w:p w14:paraId="69F541B1" w14:textId="77777777" w:rsidR="00ED561E" w:rsidRPr="00A71D81" w:rsidRDefault="00ED561E" w:rsidP="00ED561E">
      <w:pPr>
        <w:ind w:left="-142" w:firstLine="142"/>
        <w:jc w:val="center"/>
        <w:rPr>
          <w:rFonts w:ascii="GHEA Grapalat" w:hAnsi="GHEA Grapalat" w:cs="Sylfaen"/>
          <w:b/>
        </w:rPr>
      </w:pPr>
    </w:p>
    <w:p w14:paraId="00E61FC3" w14:textId="77777777" w:rsidR="00ED561E" w:rsidRPr="00A71D81" w:rsidRDefault="00ED561E" w:rsidP="00ED561E">
      <w:pPr>
        <w:jc w:val="right"/>
        <w:rPr>
          <w:rFonts w:ascii="GHEA Grapalat" w:hAnsi="GHEA Grapalat" w:cs="Sylfaen"/>
          <w:i/>
          <w:sz w:val="20"/>
          <w:lang w:val="pt-BR"/>
        </w:rPr>
      </w:pPr>
    </w:p>
    <w:p w14:paraId="175D2401" w14:textId="77777777" w:rsidR="00ED561E" w:rsidRPr="00595447" w:rsidRDefault="00ED561E" w:rsidP="00ED561E">
      <w:pPr>
        <w:jc w:val="right"/>
        <w:rPr>
          <w:rFonts w:ascii="GHEA Grapalat" w:hAnsi="GHEA Grapalat" w:cs="Sylfaen"/>
          <w:i/>
          <w:sz w:val="20"/>
        </w:rPr>
      </w:pPr>
      <w:r w:rsidRPr="00595447">
        <w:rPr>
          <w:rFonts w:ascii="GHEA Grapalat" w:hAnsi="GHEA Grapalat" w:cs="Sylfaen"/>
          <w:i/>
          <w:sz w:val="20"/>
          <w:lang w:val="pt-BR"/>
        </w:rPr>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6B3AFBA0" w14:textId="3734C1DC" w:rsidR="00ED561E" w:rsidRPr="00595447" w:rsidRDefault="00ED561E" w:rsidP="00ED561E">
      <w:pPr>
        <w:jc w:val="right"/>
        <w:rPr>
          <w:rFonts w:ascii="GHEA Grapalat" w:hAnsi="GHEA Grapalat" w:cs="Sylfaen"/>
          <w:i/>
          <w:sz w:val="20"/>
          <w:lang w:val="pt-BR"/>
        </w:rPr>
      </w:pPr>
      <w:r>
        <w:rPr>
          <w:rFonts w:ascii="GHEA Grapalat" w:hAnsi="GHEA Grapalat" w:cs="Sylfaen"/>
          <w:i/>
          <w:sz w:val="20"/>
          <w:lang w:val="pt-BR"/>
        </w:rPr>
        <w:t>«         »              202</w:t>
      </w:r>
      <w:r w:rsidR="008E19AF">
        <w:rPr>
          <w:rFonts w:ascii="GHEA Grapalat" w:hAnsi="GHEA Grapalat" w:cs="Sylfaen"/>
          <w:i/>
          <w:sz w:val="20"/>
          <w:lang w:val="pt-BR"/>
        </w:rPr>
        <w:t xml:space="preserve"> </w:t>
      </w:r>
      <w:r w:rsidRPr="00595447">
        <w:rPr>
          <w:rFonts w:ascii="GHEA Grapalat" w:hAnsi="GHEA Grapalat" w:cs="Sylfaen"/>
          <w:i/>
          <w:sz w:val="20"/>
          <w:lang w:val="pt-BR"/>
        </w:rPr>
        <w:t xml:space="preserve"> թ. կնքված </w:t>
      </w:r>
    </w:p>
    <w:p w14:paraId="50D4167B" w14:textId="110024B1" w:rsidR="00ED561E" w:rsidRPr="00595447" w:rsidRDefault="00ED561E" w:rsidP="00ED561E">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166BE1">
        <w:rPr>
          <w:rFonts w:ascii="GHEA Grapalat" w:hAnsi="GHEA Grapalat" w:cs="Sylfaen"/>
          <w:b/>
          <w:lang w:val="pt-BR"/>
        </w:rPr>
        <w:t>25/3</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736F5DBF" w14:textId="77777777" w:rsidR="00ED561E" w:rsidRPr="00F60A09" w:rsidRDefault="00ED561E" w:rsidP="00ED561E">
      <w:pPr>
        <w:tabs>
          <w:tab w:val="left" w:pos="360"/>
          <w:tab w:val="left" w:pos="540"/>
        </w:tabs>
        <w:jc w:val="center"/>
        <w:rPr>
          <w:rFonts w:ascii="Sylfaen" w:hAnsi="Sylfaen" w:cs="Sylfaen"/>
          <w:b/>
          <w:bCs/>
          <w:lang w:val="pt-BR"/>
        </w:rPr>
      </w:pPr>
    </w:p>
    <w:p w14:paraId="126C6C43" w14:textId="77777777" w:rsidR="00ED561E" w:rsidRPr="00F60A09" w:rsidRDefault="00ED561E" w:rsidP="00ED561E">
      <w:pPr>
        <w:ind w:left="-142" w:firstLine="142"/>
        <w:jc w:val="center"/>
        <w:rPr>
          <w:rFonts w:ascii="GHEA Grapalat" w:hAnsi="GHEA Grapalat" w:cs="Sylfaen"/>
          <w:lang w:val="pt-BR"/>
        </w:rPr>
      </w:pPr>
    </w:p>
    <w:p w14:paraId="64821430" w14:textId="77777777" w:rsidR="00ED561E" w:rsidRPr="00F60A09" w:rsidRDefault="00ED561E" w:rsidP="00ED561E">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6D4D6B13" w14:textId="77777777" w:rsidR="00ED561E" w:rsidRPr="00B80749" w:rsidRDefault="00ED561E" w:rsidP="00ED561E">
      <w:pPr>
        <w:tabs>
          <w:tab w:val="left" w:pos="360"/>
          <w:tab w:val="left" w:pos="540"/>
          <w:tab w:val="left" w:pos="2250"/>
        </w:tabs>
        <w:jc w:val="center"/>
        <w:rPr>
          <w:rFonts w:ascii="GHEA Grapalat" w:hAnsi="GHEA Grapalat" w:cs="Sylfaen"/>
          <w:bCs/>
          <w:sz w:val="18"/>
          <w:szCs w:val="18"/>
          <w:lang w:val="pt-BR"/>
        </w:rPr>
      </w:pPr>
      <w:r w:rsidRPr="00A71D81">
        <w:rPr>
          <w:rFonts w:ascii="GHEA Grapalat" w:hAnsi="GHEA Grapalat" w:cs="Sylfaen"/>
          <w:bCs/>
          <w:sz w:val="18"/>
          <w:szCs w:val="18"/>
        </w:rPr>
        <w:t>պայմանագրի</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4E11987C" w14:textId="77777777" w:rsidR="00ED561E" w:rsidRPr="00B80749" w:rsidRDefault="00ED561E" w:rsidP="00ED561E">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1413AC22" w14:textId="77777777" w:rsidR="00ED561E" w:rsidRPr="00B80749" w:rsidRDefault="00ED561E" w:rsidP="00ED561E">
      <w:pPr>
        <w:tabs>
          <w:tab w:val="left" w:pos="360"/>
          <w:tab w:val="left" w:pos="540"/>
        </w:tabs>
        <w:rPr>
          <w:rFonts w:ascii="GHEA Grapalat" w:hAnsi="GHEA Grapalat" w:cs="Sylfaen"/>
          <w:sz w:val="18"/>
          <w:szCs w:val="22"/>
          <w:lang w:val="pt-BR"/>
        </w:rPr>
      </w:pPr>
    </w:p>
    <w:p w14:paraId="51BF5B15" w14:textId="77777777" w:rsidR="00ED561E" w:rsidRPr="00B80749" w:rsidRDefault="00ED561E" w:rsidP="00ED561E">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5162074" w14:textId="77777777" w:rsidR="00ED561E" w:rsidRPr="00B80749" w:rsidRDefault="00ED561E" w:rsidP="00ED561E">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2CE7C43B" w14:textId="77777777" w:rsidR="00ED561E" w:rsidRPr="00A71D81" w:rsidRDefault="00ED561E" w:rsidP="00ED561E">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525FC6DA" w14:textId="77777777" w:rsidR="00ED561E" w:rsidRPr="00A71D81" w:rsidRDefault="00ED561E" w:rsidP="00ED561E">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F5C749C" w14:textId="77777777" w:rsidR="00ED561E" w:rsidRPr="00A71D81" w:rsidRDefault="00ED561E" w:rsidP="00ED561E">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8F24F39" w14:textId="77777777" w:rsidR="00ED561E" w:rsidRPr="00A71D81" w:rsidRDefault="00ED561E" w:rsidP="00ED561E">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D561E" w:rsidRPr="00A71D81" w14:paraId="4E881709" w14:textId="77777777" w:rsidTr="00791B98">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2D633A4" w14:textId="77777777" w:rsidR="00ED561E" w:rsidRPr="00A71D81" w:rsidRDefault="00ED561E" w:rsidP="00791B98">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ED561E" w:rsidRPr="00A71D81" w14:paraId="31CE9388"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5E882CB"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3EE8D5F"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1B2575F" w14:textId="77777777" w:rsidR="00ED561E" w:rsidRPr="00A71D81" w:rsidRDefault="00ED561E" w:rsidP="00791B98">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ED561E" w:rsidRPr="00A71D81" w14:paraId="2C1076C0"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FE8ED7" w14:textId="77777777" w:rsidR="00ED561E" w:rsidRPr="00A71D81" w:rsidRDefault="00ED561E" w:rsidP="00791B9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CBAB50F" w14:textId="77777777" w:rsidR="00ED561E" w:rsidRPr="00A71D81" w:rsidRDefault="00ED561E" w:rsidP="00791B9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C0C9F5" w14:textId="77777777" w:rsidR="00ED561E" w:rsidRPr="00A71D81" w:rsidRDefault="00ED561E" w:rsidP="00791B98">
            <w:pPr>
              <w:jc w:val="center"/>
              <w:rPr>
                <w:rFonts w:ascii="GHEA Grapalat" w:hAnsi="GHEA Grapalat" w:cs="Sylfaen"/>
                <w:sz w:val="18"/>
                <w:szCs w:val="18"/>
                <w:lang w:val="ru-RU" w:eastAsia="ru-RU"/>
              </w:rPr>
            </w:pPr>
          </w:p>
        </w:tc>
      </w:tr>
      <w:tr w:rsidR="00ED561E" w:rsidRPr="00A71D81" w14:paraId="6E6B69FB" w14:textId="77777777" w:rsidTr="00791B98">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A866D0" w14:textId="77777777" w:rsidR="00ED561E" w:rsidRPr="00A71D81" w:rsidRDefault="00ED561E" w:rsidP="00791B98">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7D02D7" w14:textId="77777777" w:rsidR="00ED561E" w:rsidRPr="00A71D81" w:rsidRDefault="00ED561E" w:rsidP="00791B98">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E2E4AB" w14:textId="77777777" w:rsidR="00ED561E" w:rsidRPr="00A71D81" w:rsidRDefault="00ED561E" w:rsidP="00791B98">
            <w:pPr>
              <w:jc w:val="center"/>
              <w:rPr>
                <w:rFonts w:ascii="GHEA Grapalat" w:hAnsi="GHEA Grapalat" w:cs="Sylfaen"/>
                <w:sz w:val="18"/>
                <w:szCs w:val="18"/>
                <w:lang w:val="ru-RU" w:eastAsia="ru-RU"/>
              </w:rPr>
            </w:pPr>
          </w:p>
        </w:tc>
      </w:tr>
    </w:tbl>
    <w:p w14:paraId="29CDB7BF" w14:textId="77777777" w:rsidR="00ED561E" w:rsidRPr="00A71D81" w:rsidRDefault="00ED561E" w:rsidP="00ED561E">
      <w:pPr>
        <w:tabs>
          <w:tab w:val="left" w:pos="360"/>
          <w:tab w:val="left" w:pos="540"/>
        </w:tabs>
        <w:jc w:val="both"/>
        <w:rPr>
          <w:rFonts w:ascii="GHEA Grapalat" w:hAnsi="GHEA Grapalat" w:cs="Sylfaen"/>
          <w:lang w:eastAsia="ru-RU"/>
        </w:rPr>
      </w:pPr>
    </w:p>
    <w:p w14:paraId="540EF413" w14:textId="77777777" w:rsidR="00ED561E" w:rsidRPr="00A71D81" w:rsidRDefault="00ED561E" w:rsidP="00ED561E">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5CB66700" w14:textId="77777777" w:rsidR="00ED561E" w:rsidRPr="00A71D81" w:rsidRDefault="00ED561E" w:rsidP="00ED561E">
      <w:pPr>
        <w:tabs>
          <w:tab w:val="left" w:pos="360"/>
          <w:tab w:val="left" w:pos="540"/>
        </w:tabs>
        <w:rPr>
          <w:rFonts w:ascii="GHEA Grapalat" w:hAnsi="GHEA Grapalat" w:cs="Sylfaen"/>
          <w:sz w:val="22"/>
          <w:szCs w:val="22"/>
          <w:lang w:val="hy-AM"/>
        </w:rPr>
      </w:pPr>
    </w:p>
    <w:p w14:paraId="5C9A4CA1" w14:textId="77777777" w:rsidR="00ED561E" w:rsidRPr="00A71D81" w:rsidRDefault="00ED561E" w:rsidP="00ED561E">
      <w:pPr>
        <w:jc w:val="center"/>
        <w:rPr>
          <w:rFonts w:ascii="GHEA Grapalat" w:hAnsi="GHEA Grapalat" w:cs="Sylfaen"/>
          <w:sz w:val="22"/>
          <w:szCs w:val="22"/>
          <w:lang w:val="hy-AM"/>
        </w:rPr>
      </w:pPr>
    </w:p>
    <w:p w14:paraId="267AB054" w14:textId="77777777" w:rsidR="00ED561E" w:rsidRPr="00A71D81" w:rsidRDefault="00ED561E" w:rsidP="00ED561E">
      <w:pPr>
        <w:jc w:val="center"/>
        <w:rPr>
          <w:rFonts w:ascii="GHEA Grapalat" w:hAnsi="GHEA Grapalat" w:cs="Sylfaen"/>
          <w:sz w:val="14"/>
          <w:szCs w:val="14"/>
          <w:lang w:val="hy-AM"/>
        </w:rPr>
      </w:pPr>
    </w:p>
    <w:p w14:paraId="4BCB5950" w14:textId="77777777" w:rsidR="00ED561E" w:rsidRPr="00A71D81" w:rsidRDefault="00ED561E" w:rsidP="00ED561E">
      <w:pPr>
        <w:jc w:val="center"/>
        <w:rPr>
          <w:rFonts w:ascii="GHEA Grapalat" w:hAnsi="GHEA Grapalat" w:cs="Sylfaen"/>
          <w:sz w:val="22"/>
          <w:szCs w:val="22"/>
          <w:lang w:val="hy-AM"/>
        </w:rPr>
      </w:pPr>
    </w:p>
    <w:p w14:paraId="532E20E3" w14:textId="77777777" w:rsidR="00ED561E" w:rsidRPr="00A71D81" w:rsidRDefault="00ED561E" w:rsidP="00ED561E">
      <w:pPr>
        <w:jc w:val="center"/>
        <w:rPr>
          <w:rFonts w:ascii="GHEA Grapalat" w:hAnsi="GHEA Grapalat" w:cs="Sylfaen"/>
          <w:sz w:val="22"/>
          <w:szCs w:val="22"/>
        </w:rPr>
      </w:pPr>
      <w:r w:rsidRPr="00A71D81">
        <w:rPr>
          <w:rFonts w:ascii="GHEA Grapalat" w:hAnsi="GHEA Grapalat" w:cs="Sylfaen"/>
          <w:sz w:val="22"/>
          <w:szCs w:val="22"/>
        </w:rPr>
        <w:t>ԿՈՂՄԵՐԸ</w:t>
      </w:r>
    </w:p>
    <w:p w14:paraId="2BB0819A" w14:textId="77777777" w:rsidR="00ED561E" w:rsidRPr="00A71D81" w:rsidRDefault="00ED561E" w:rsidP="00ED561E">
      <w:pPr>
        <w:jc w:val="center"/>
        <w:rPr>
          <w:rFonts w:ascii="GHEA Grapalat" w:hAnsi="GHEA Grapalat" w:cs="Sylfaen"/>
          <w:sz w:val="22"/>
          <w:szCs w:val="22"/>
        </w:rPr>
      </w:pPr>
    </w:p>
    <w:p w14:paraId="2D68C252" w14:textId="77777777" w:rsidR="00ED561E" w:rsidRPr="00A71D81" w:rsidRDefault="00ED561E" w:rsidP="00ED561E">
      <w:pPr>
        <w:tabs>
          <w:tab w:val="left" w:pos="360"/>
          <w:tab w:val="left" w:pos="540"/>
        </w:tabs>
        <w:rPr>
          <w:rFonts w:ascii="GHEA Grapalat" w:hAnsi="GHEA Grapalat" w:cs="Sylfaen"/>
          <w:sz w:val="22"/>
          <w:szCs w:val="22"/>
        </w:rPr>
      </w:pPr>
    </w:p>
    <w:p w14:paraId="26F3814F" w14:textId="77777777" w:rsidR="00ED561E" w:rsidRPr="00A71D81" w:rsidRDefault="00ED561E" w:rsidP="00ED561E">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D561E" w:rsidRPr="00A71D81" w14:paraId="0519AB1A" w14:textId="77777777" w:rsidTr="00791B98">
        <w:tc>
          <w:tcPr>
            <w:tcW w:w="4785" w:type="dxa"/>
          </w:tcPr>
          <w:p w14:paraId="66B46C0B" w14:textId="77777777" w:rsidR="00ED561E" w:rsidRPr="00A71D81" w:rsidRDefault="00ED561E" w:rsidP="00791B98">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32A1D29D" w14:textId="77777777" w:rsidR="00ED561E" w:rsidRPr="00A71D81" w:rsidRDefault="00ED561E" w:rsidP="00791B98">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4C5C4A9" w14:textId="77777777" w:rsidR="00ED561E" w:rsidRPr="00A71D81" w:rsidRDefault="00ED561E" w:rsidP="00ED561E">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216546B" w14:textId="77777777" w:rsidR="00ED561E" w:rsidRPr="00A71D81" w:rsidRDefault="00ED561E" w:rsidP="00ED561E">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D561E" w:rsidRPr="00A71D81" w14:paraId="6547687E" w14:textId="77777777" w:rsidTr="00791B98">
        <w:trPr>
          <w:tblCellSpacing w:w="7" w:type="dxa"/>
          <w:jc w:val="center"/>
        </w:trPr>
        <w:tc>
          <w:tcPr>
            <w:tcW w:w="0" w:type="auto"/>
            <w:vAlign w:val="center"/>
          </w:tcPr>
          <w:p w14:paraId="5DB18295"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DEB75C0"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4D114EF8"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C0F62A0"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ED561E" w:rsidRPr="00AE2768" w14:paraId="64F72981" w14:textId="77777777" w:rsidTr="00791B98">
        <w:trPr>
          <w:tblCellSpacing w:w="7" w:type="dxa"/>
          <w:jc w:val="center"/>
        </w:trPr>
        <w:tc>
          <w:tcPr>
            <w:tcW w:w="0" w:type="auto"/>
            <w:vAlign w:val="center"/>
          </w:tcPr>
          <w:p w14:paraId="7F8097D7"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34E0CCB"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44D7A9F" w14:textId="77777777" w:rsidR="00ED561E" w:rsidRPr="00A71D81"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B660C6B" w14:textId="77777777" w:rsidR="00ED561E" w:rsidRPr="00AE2768" w:rsidRDefault="00ED561E" w:rsidP="00791B98">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ED561E" w:rsidRPr="00AE2768" w14:paraId="0AA4FBED" w14:textId="77777777" w:rsidTr="00791B98">
        <w:trPr>
          <w:tblCellSpacing w:w="7" w:type="dxa"/>
          <w:jc w:val="center"/>
        </w:trPr>
        <w:tc>
          <w:tcPr>
            <w:tcW w:w="0" w:type="auto"/>
            <w:vAlign w:val="center"/>
          </w:tcPr>
          <w:p w14:paraId="79002263" w14:textId="77777777" w:rsidR="00ED561E" w:rsidRPr="00AE2768" w:rsidRDefault="00ED561E" w:rsidP="00791B98">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153418B8" w14:textId="77777777" w:rsidR="00ED561E" w:rsidRPr="00AE2768" w:rsidRDefault="00ED561E" w:rsidP="00791B98">
            <w:pPr>
              <w:rPr>
                <w:rFonts w:ascii="GHEA Grapalat" w:hAnsi="GHEA Grapalat" w:cs="GHEA Grapalat"/>
                <w:color w:val="000000"/>
                <w:sz w:val="21"/>
                <w:szCs w:val="21"/>
                <w:lang w:val="ru-RU" w:eastAsia="ru-RU"/>
              </w:rPr>
            </w:pPr>
          </w:p>
        </w:tc>
      </w:tr>
    </w:tbl>
    <w:p w14:paraId="76616599" w14:textId="77777777" w:rsidR="00ED561E" w:rsidRPr="00AE2768" w:rsidRDefault="00ED561E" w:rsidP="00ED561E">
      <w:pPr>
        <w:ind w:left="-142" w:firstLine="142"/>
        <w:jc w:val="center"/>
        <w:rPr>
          <w:rFonts w:ascii="GHEA Grapalat" w:hAnsi="GHEA Grapalat" w:cs="Sylfaen"/>
          <w:b/>
        </w:rPr>
      </w:pPr>
    </w:p>
    <w:p w14:paraId="118388C2" w14:textId="77777777" w:rsidR="00ED561E" w:rsidRPr="00131E9C" w:rsidRDefault="00ED561E" w:rsidP="00ED561E">
      <w:pPr>
        <w:tabs>
          <w:tab w:val="left" w:pos="8640"/>
        </w:tabs>
        <w:rPr>
          <w:rFonts w:ascii="GHEA Grapalat" w:hAnsi="GHEA Grapalat" w:cs="GHEA Grapalat"/>
          <w:sz w:val="22"/>
          <w:szCs w:val="22"/>
          <w:lang w:val="hy-AM"/>
        </w:rPr>
      </w:pPr>
    </w:p>
    <w:p w14:paraId="1C3E533C" w14:textId="6DB451BE" w:rsidR="00B2572B" w:rsidRPr="00131E9C" w:rsidRDefault="00B2572B" w:rsidP="00ED561E">
      <w:pPr>
        <w:jc w:val="right"/>
        <w:rPr>
          <w:rFonts w:ascii="GHEA Grapalat" w:hAnsi="GHEA Grapalat" w:cs="GHEA Grapalat"/>
          <w:sz w:val="22"/>
          <w:szCs w:val="22"/>
          <w:lang w:val="hy-AM"/>
        </w:rPr>
      </w:pPr>
      <w:bookmarkStart w:id="13" w:name="_GoBack"/>
      <w:bookmarkEnd w:id="13"/>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F9966F" w14:textId="77777777" w:rsidR="001F6688" w:rsidRDefault="001F6688">
      <w:r>
        <w:separator/>
      </w:r>
    </w:p>
  </w:endnote>
  <w:endnote w:type="continuationSeparator" w:id="0">
    <w:p w14:paraId="51DAF1FA" w14:textId="77777777" w:rsidR="001F6688" w:rsidRDefault="001F6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5DA859" w14:textId="77777777" w:rsidR="001F6688" w:rsidRDefault="001F6688">
      <w:r>
        <w:separator/>
      </w:r>
    </w:p>
  </w:footnote>
  <w:footnote w:type="continuationSeparator" w:id="0">
    <w:p w14:paraId="4BBB3F03" w14:textId="77777777" w:rsidR="001F6688" w:rsidRDefault="001F6688">
      <w:r>
        <w:continuationSeparator/>
      </w:r>
    </w:p>
  </w:footnote>
  <w:footnote w:id="1">
    <w:p w14:paraId="0479151E" w14:textId="23568D36" w:rsidR="00C953D9" w:rsidRPr="00AE74A0" w:rsidRDefault="00C953D9"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C953D9" w:rsidRPr="006265F4" w:rsidRDefault="00C953D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C953D9" w:rsidRPr="006265F4" w:rsidRDefault="00C953D9"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C953D9" w:rsidRPr="006265F4" w:rsidRDefault="00C953D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C953D9" w:rsidRPr="00D45BA2" w:rsidRDefault="00C953D9">
      <w:pPr>
        <w:pStyle w:val="FootnoteText"/>
      </w:pPr>
    </w:p>
  </w:footnote>
  <w:footnote w:id="2">
    <w:p w14:paraId="5BDA916E" w14:textId="4A0C8C20" w:rsidR="00C953D9" w:rsidRPr="006F2A6C" w:rsidRDefault="00C953D9"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C953D9" w:rsidRPr="00D45BA2" w:rsidRDefault="00C953D9"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4BBBCD3C" w14:textId="43E7C133" w:rsidR="00C953D9" w:rsidRPr="001258CE" w:rsidRDefault="00C953D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521600A" w14:textId="1C70D41C" w:rsidR="00C953D9" w:rsidRPr="004B72E3" w:rsidRDefault="00C953D9"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C953D9" w:rsidRPr="004B72E3" w:rsidRDefault="00C953D9"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C953D9" w:rsidRPr="00084034" w:rsidRDefault="00C953D9"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645C99E3" w14:textId="77777777" w:rsidR="00C953D9" w:rsidRPr="000B7538" w:rsidRDefault="00C953D9"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C953D9" w:rsidRPr="000B7538" w:rsidRDefault="00C953D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C953D9" w:rsidRPr="000B7538" w:rsidRDefault="00C953D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C953D9" w:rsidRPr="006F2A6C" w:rsidRDefault="00C953D9">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12F6E0EF" w14:textId="7498EA06" w:rsidR="00C953D9" w:rsidRPr="00084034" w:rsidRDefault="00C953D9"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C953D9" w:rsidRPr="00084034" w:rsidRDefault="00C953D9">
      <w:pPr>
        <w:pStyle w:val="FootnoteText"/>
        <w:rPr>
          <w:rFonts w:asciiTheme="minorHAnsi" w:hAnsiTheme="minorHAnsi"/>
          <w:lang w:val="hy-AM"/>
        </w:rPr>
      </w:pPr>
    </w:p>
  </w:footnote>
  <w:footnote w:id="8">
    <w:p w14:paraId="422AF998" w14:textId="0DB20754" w:rsidR="00C953D9" w:rsidRPr="00FD4E69" w:rsidRDefault="00C953D9"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C953D9" w:rsidRPr="00FD4E69" w:rsidRDefault="00C953D9"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C953D9" w:rsidRPr="000B7538" w:rsidRDefault="00C953D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C953D9" w:rsidRPr="000B7538" w:rsidRDefault="00C953D9"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C953D9" w:rsidRPr="00523B4A" w:rsidRDefault="00C953D9">
      <w:pPr>
        <w:pStyle w:val="FootnoteText"/>
        <w:rPr>
          <w:rFonts w:asciiTheme="minorHAnsi" w:hAnsiTheme="minorHAnsi"/>
        </w:rPr>
      </w:pPr>
    </w:p>
  </w:footnote>
  <w:footnote w:id="11">
    <w:p w14:paraId="6AE37197" w14:textId="77777777" w:rsidR="00C953D9" w:rsidRPr="00D52874" w:rsidRDefault="00C953D9" w:rsidP="00FE171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2">
    <w:p w14:paraId="32899914" w14:textId="77777777" w:rsidR="00C953D9" w:rsidRPr="006265F4" w:rsidDel="007942E8" w:rsidRDefault="00C953D9" w:rsidP="00FE1713">
      <w:pPr>
        <w:pStyle w:val="FootnoteText"/>
        <w:rPr>
          <w:del w:id="7"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3">
    <w:p w14:paraId="63C26B68" w14:textId="77777777" w:rsidR="00C953D9" w:rsidRPr="006265F4" w:rsidRDefault="00C953D9" w:rsidP="00FE171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9F5823" w14:textId="77777777" w:rsidR="00C953D9" w:rsidRPr="006265F4" w:rsidDel="007942E8" w:rsidRDefault="00C953D9" w:rsidP="00FE1713">
      <w:pPr>
        <w:pStyle w:val="FootnoteText"/>
        <w:jc w:val="both"/>
        <w:rPr>
          <w:del w:id="8"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14:paraId="60050B02" w14:textId="77777777" w:rsidR="00C953D9" w:rsidRPr="002646ED" w:rsidDel="007942E8" w:rsidRDefault="00C953D9" w:rsidP="00FE1713">
      <w:pPr>
        <w:pStyle w:val="FootnoteText"/>
        <w:jc w:val="both"/>
        <w:rPr>
          <w:del w:id="9" w:author="User" w:date="2019-05-26T10:04:00Z"/>
          <w:sz w:val="16"/>
          <w:szCs w:val="16"/>
          <w:lang w:val="en-US"/>
        </w:rPr>
      </w:pPr>
    </w:p>
  </w:footnote>
  <w:footnote w:id="15">
    <w:p w14:paraId="3C8432D4" w14:textId="77777777" w:rsidR="00C953D9" w:rsidRPr="006265F4" w:rsidDel="002877FC" w:rsidRDefault="00C953D9" w:rsidP="00FE1713">
      <w:pPr>
        <w:pStyle w:val="FootnoteText"/>
        <w:jc w:val="both"/>
        <w:rPr>
          <w:del w:id="10"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69EC675" w14:textId="77777777" w:rsidR="00C953D9" w:rsidRPr="006265F4" w:rsidDel="002877FC" w:rsidRDefault="00C953D9" w:rsidP="00FE1713">
      <w:pPr>
        <w:pStyle w:val="FootnoteText"/>
        <w:jc w:val="both"/>
        <w:rPr>
          <w:del w:id="11"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04304F5F" w14:textId="77777777" w:rsidR="00C953D9" w:rsidRDefault="00C953D9" w:rsidP="00FE171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6ED7"/>
    <w:rsid w:val="000878DB"/>
    <w:rsid w:val="00087A30"/>
    <w:rsid w:val="000911CA"/>
    <w:rsid w:val="000917B9"/>
    <w:rsid w:val="00091EBC"/>
    <w:rsid w:val="00092D0A"/>
    <w:rsid w:val="0009380C"/>
    <w:rsid w:val="0009449B"/>
    <w:rsid w:val="000946A3"/>
    <w:rsid w:val="000952D8"/>
    <w:rsid w:val="00095EB1"/>
    <w:rsid w:val="00096865"/>
    <w:rsid w:val="0009775E"/>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503"/>
    <w:rsid w:val="000C5A09"/>
    <w:rsid w:val="000C6F81"/>
    <w:rsid w:val="000C78C9"/>
    <w:rsid w:val="000D07E4"/>
    <w:rsid w:val="000D091F"/>
    <w:rsid w:val="000D10F1"/>
    <w:rsid w:val="000D16B6"/>
    <w:rsid w:val="000D2054"/>
    <w:rsid w:val="000D2527"/>
    <w:rsid w:val="000D3188"/>
    <w:rsid w:val="000D34C8"/>
    <w:rsid w:val="000D3B6D"/>
    <w:rsid w:val="000D3E14"/>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8DE"/>
    <w:rsid w:val="00115905"/>
    <w:rsid w:val="001159FA"/>
    <w:rsid w:val="0011611E"/>
    <w:rsid w:val="00116E47"/>
    <w:rsid w:val="00117020"/>
    <w:rsid w:val="00117964"/>
    <w:rsid w:val="00117DAA"/>
    <w:rsid w:val="0012207C"/>
    <w:rsid w:val="00122684"/>
    <w:rsid w:val="001241F6"/>
    <w:rsid w:val="001242C4"/>
    <w:rsid w:val="00124461"/>
    <w:rsid w:val="001258CE"/>
    <w:rsid w:val="001276C9"/>
    <w:rsid w:val="0013011B"/>
    <w:rsid w:val="00130202"/>
    <w:rsid w:val="001305C6"/>
    <w:rsid w:val="0013139F"/>
    <w:rsid w:val="00131E9C"/>
    <w:rsid w:val="00132FA8"/>
    <w:rsid w:val="00133A5A"/>
    <w:rsid w:val="00133A7E"/>
    <w:rsid w:val="00133CE4"/>
    <w:rsid w:val="00134926"/>
    <w:rsid w:val="00134D6E"/>
    <w:rsid w:val="00134DC5"/>
    <w:rsid w:val="001355F9"/>
    <w:rsid w:val="00135840"/>
    <w:rsid w:val="00135EE7"/>
    <w:rsid w:val="001369CB"/>
    <w:rsid w:val="001377BA"/>
    <w:rsid w:val="00137A5C"/>
    <w:rsid w:val="001404FA"/>
    <w:rsid w:val="00140600"/>
    <w:rsid w:val="00142496"/>
    <w:rsid w:val="0014256A"/>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552"/>
    <w:rsid w:val="00161FE4"/>
    <w:rsid w:val="001635B8"/>
    <w:rsid w:val="00164BBC"/>
    <w:rsid w:val="0016519F"/>
    <w:rsid w:val="001669C1"/>
    <w:rsid w:val="00166BE1"/>
    <w:rsid w:val="001679A6"/>
    <w:rsid w:val="00170330"/>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D60"/>
    <w:rsid w:val="00191D5F"/>
    <w:rsid w:val="00192606"/>
    <w:rsid w:val="0019293D"/>
    <w:rsid w:val="00192A1F"/>
    <w:rsid w:val="001932A7"/>
    <w:rsid w:val="00193871"/>
    <w:rsid w:val="00194598"/>
    <w:rsid w:val="00194DBD"/>
    <w:rsid w:val="00195835"/>
    <w:rsid w:val="00195C46"/>
    <w:rsid w:val="00195F24"/>
    <w:rsid w:val="00196487"/>
    <w:rsid w:val="00197D76"/>
    <w:rsid w:val="001A23A6"/>
    <w:rsid w:val="001A2579"/>
    <w:rsid w:val="001A2F72"/>
    <w:rsid w:val="001A3FEC"/>
    <w:rsid w:val="001A43A4"/>
    <w:rsid w:val="001A4EF7"/>
    <w:rsid w:val="001A5BC8"/>
    <w:rsid w:val="001A5C02"/>
    <w:rsid w:val="001A5E16"/>
    <w:rsid w:val="001A6E2C"/>
    <w:rsid w:val="001B0D9A"/>
    <w:rsid w:val="001B1370"/>
    <w:rsid w:val="001B1FC4"/>
    <w:rsid w:val="001B21A3"/>
    <w:rsid w:val="001B37D2"/>
    <w:rsid w:val="001B45A9"/>
    <w:rsid w:val="001B478E"/>
    <w:rsid w:val="001B6FCF"/>
    <w:rsid w:val="001B7698"/>
    <w:rsid w:val="001C07C6"/>
    <w:rsid w:val="001C0849"/>
    <w:rsid w:val="001C0B2D"/>
    <w:rsid w:val="001C24A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42DF"/>
    <w:rsid w:val="001F5699"/>
    <w:rsid w:val="001F5FDE"/>
    <w:rsid w:val="001F6578"/>
    <w:rsid w:val="001F668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D72"/>
    <w:rsid w:val="002137E6"/>
    <w:rsid w:val="00213EB8"/>
    <w:rsid w:val="002156E7"/>
    <w:rsid w:val="00217710"/>
    <w:rsid w:val="00220491"/>
    <w:rsid w:val="00220ACB"/>
    <w:rsid w:val="00220C7C"/>
    <w:rsid w:val="002218FE"/>
    <w:rsid w:val="00222819"/>
    <w:rsid w:val="00223CF8"/>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6D77"/>
    <w:rsid w:val="002374FA"/>
    <w:rsid w:val="00237957"/>
    <w:rsid w:val="0024027D"/>
    <w:rsid w:val="00240289"/>
    <w:rsid w:val="0024041A"/>
    <w:rsid w:val="0024186B"/>
    <w:rsid w:val="0024205E"/>
    <w:rsid w:val="00243A13"/>
    <w:rsid w:val="00244642"/>
    <w:rsid w:val="00244B38"/>
    <w:rsid w:val="0024542F"/>
    <w:rsid w:val="0024626A"/>
    <w:rsid w:val="00246B1A"/>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23B"/>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3F68"/>
    <w:rsid w:val="002941F2"/>
    <w:rsid w:val="00294BD5"/>
    <w:rsid w:val="00294FFF"/>
    <w:rsid w:val="0029515A"/>
    <w:rsid w:val="00296466"/>
    <w:rsid w:val="00296A9F"/>
    <w:rsid w:val="00296F9E"/>
    <w:rsid w:val="002A0341"/>
    <w:rsid w:val="002A058F"/>
    <w:rsid w:val="002A10B2"/>
    <w:rsid w:val="002A14D8"/>
    <w:rsid w:val="002A1FAC"/>
    <w:rsid w:val="002A2200"/>
    <w:rsid w:val="002A26AE"/>
    <w:rsid w:val="002A2C2E"/>
    <w:rsid w:val="002A3785"/>
    <w:rsid w:val="002A4619"/>
    <w:rsid w:val="002A464D"/>
    <w:rsid w:val="002A5BDB"/>
    <w:rsid w:val="002A69CC"/>
    <w:rsid w:val="002A7380"/>
    <w:rsid w:val="002A76C6"/>
    <w:rsid w:val="002A7A40"/>
    <w:rsid w:val="002A7CE5"/>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0A90"/>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2AE8"/>
    <w:rsid w:val="00303732"/>
    <w:rsid w:val="003041A8"/>
    <w:rsid w:val="00304436"/>
    <w:rsid w:val="00304D64"/>
    <w:rsid w:val="003053EF"/>
    <w:rsid w:val="00305E59"/>
    <w:rsid w:val="00305F6D"/>
    <w:rsid w:val="003064D4"/>
    <w:rsid w:val="00307F3C"/>
    <w:rsid w:val="003101E4"/>
    <w:rsid w:val="00310A82"/>
    <w:rsid w:val="00310B34"/>
    <w:rsid w:val="00310B6E"/>
    <w:rsid w:val="00310ED2"/>
    <w:rsid w:val="00311076"/>
    <w:rsid w:val="0031145F"/>
    <w:rsid w:val="00312F52"/>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95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874"/>
    <w:rsid w:val="00345909"/>
    <w:rsid w:val="003465D8"/>
    <w:rsid w:val="003468B8"/>
    <w:rsid w:val="00347499"/>
    <w:rsid w:val="0034769E"/>
    <w:rsid w:val="0034777A"/>
    <w:rsid w:val="00350018"/>
    <w:rsid w:val="003500D1"/>
    <w:rsid w:val="00350C85"/>
    <w:rsid w:val="00351F27"/>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D57"/>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2C8E"/>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0AFA"/>
    <w:rsid w:val="003A145D"/>
    <w:rsid w:val="003A2BA4"/>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6B9"/>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525"/>
    <w:rsid w:val="003F4C5E"/>
    <w:rsid w:val="003F6CF8"/>
    <w:rsid w:val="003F7B41"/>
    <w:rsid w:val="0040112D"/>
    <w:rsid w:val="00401BA5"/>
    <w:rsid w:val="004021AA"/>
    <w:rsid w:val="004024F2"/>
    <w:rsid w:val="00402941"/>
    <w:rsid w:val="00402AD9"/>
    <w:rsid w:val="00403109"/>
    <w:rsid w:val="004055C1"/>
    <w:rsid w:val="00405996"/>
    <w:rsid w:val="004064ED"/>
    <w:rsid w:val="004068F5"/>
    <w:rsid w:val="00406C77"/>
    <w:rsid w:val="004072C8"/>
    <w:rsid w:val="0040761D"/>
    <w:rsid w:val="0040799E"/>
    <w:rsid w:val="00407CC7"/>
    <w:rsid w:val="00407F37"/>
    <w:rsid w:val="00407F5F"/>
    <w:rsid w:val="004107A0"/>
    <w:rsid w:val="004108AE"/>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6CA"/>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1F4"/>
    <w:rsid w:val="00447808"/>
    <w:rsid w:val="00447FFD"/>
    <w:rsid w:val="004504F0"/>
    <w:rsid w:val="00452896"/>
    <w:rsid w:val="00454D73"/>
    <w:rsid w:val="0045525D"/>
    <w:rsid w:val="004553DE"/>
    <w:rsid w:val="00455EC9"/>
    <w:rsid w:val="00457745"/>
    <w:rsid w:val="00460CA5"/>
    <w:rsid w:val="00461430"/>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F1A"/>
    <w:rsid w:val="0047117B"/>
    <w:rsid w:val="0047161E"/>
    <w:rsid w:val="00471867"/>
    <w:rsid w:val="004722BC"/>
    <w:rsid w:val="00472963"/>
    <w:rsid w:val="00472E68"/>
    <w:rsid w:val="0047395E"/>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80"/>
    <w:rsid w:val="004B4580"/>
    <w:rsid w:val="004B5522"/>
    <w:rsid w:val="004B61C2"/>
    <w:rsid w:val="004B6D52"/>
    <w:rsid w:val="004B78BD"/>
    <w:rsid w:val="004B7B69"/>
    <w:rsid w:val="004B7C30"/>
    <w:rsid w:val="004B7C9F"/>
    <w:rsid w:val="004C090C"/>
    <w:rsid w:val="004C09AB"/>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4510"/>
    <w:rsid w:val="004D5333"/>
    <w:rsid w:val="004D5577"/>
    <w:rsid w:val="004D557A"/>
    <w:rsid w:val="004D5671"/>
    <w:rsid w:val="004D5D9B"/>
    <w:rsid w:val="004D6073"/>
    <w:rsid w:val="004D7784"/>
    <w:rsid w:val="004D77AD"/>
    <w:rsid w:val="004E0603"/>
    <w:rsid w:val="004E144F"/>
    <w:rsid w:val="004E1503"/>
    <w:rsid w:val="004E1977"/>
    <w:rsid w:val="004E1B0A"/>
    <w:rsid w:val="004E1C8E"/>
    <w:rsid w:val="004E27C5"/>
    <w:rsid w:val="004E2E6D"/>
    <w:rsid w:val="004E2FC6"/>
    <w:rsid w:val="004E386A"/>
    <w:rsid w:val="004E4706"/>
    <w:rsid w:val="004E54F5"/>
    <w:rsid w:val="004E5843"/>
    <w:rsid w:val="004E599D"/>
    <w:rsid w:val="004E60C0"/>
    <w:rsid w:val="004E6A12"/>
    <w:rsid w:val="004E6E9A"/>
    <w:rsid w:val="004F1DB0"/>
    <w:rsid w:val="004F2130"/>
    <w:rsid w:val="004F262B"/>
    <w:rsid w:val="004F2639"/>
    <w:rsid w:val="004F2E2A"/>
    <w:rsid w:val="004F30DA"/>
    <w:rsid w:val="004F3B83"/>
    <w:rsid w:val="004F4160"/>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493B"/>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B5"/>
    <w:rsid w:val="005409F4"/>
    <w:rsid w:val="00540D68"/>
    <w:rsid w:val="00540EA9"/>
    <w:rsid w:val="005422AF"/>
    <w:rsid w:val="00542491"/>
    <w:rsid w:val="00542D94"/>
    <w:rsid w:val="00542E60"/>
    <w:rsid w:val="00543250"/>
    <w:rsid w:val="00543262"/>
    <w:rsid w:val="00544728"/>
    <w:rsid w:val="0054575E"/>
    <w:rsid w:val="005457B4"/>
    <w:rsid w:val="00545F4E"/>
    <w:rsid w:val="0054752B"/>
    <w:rsid w:val="00551E52"/>
    <w:rsid w:val="005525A4"/>
    <w:rsid w:val="00552D6E"/>
    <w:rsid w:val="00553DFD"/>
    <w:rsid w:val="00554EA9"/>
    <w:rsid w:val="00556113"/>
    <w:rsid w:val="0055623A"/>
    <w:rsid w:val="005562ED"/>
    <w:rsid w:val="005563D9"/>
    <w:rsid w:val="005573C2"/>
    <w:rsid w:val="00557892"/>
    <w:rsid w:val="00557E3D"/>
    <w:rsid w:val="00560961"/>
    <w:rsid w:val="00561FCA"/>
    <w:rsid w:val="00562EB1"/>
    <w:rsid w:val="00563192"/>
    <w:rsid w:val="0056331A"/>
    <w:rsid w:val="005639B0"/>
    <w:rsid w:val="00564FB7"/>
    <w:rsid w:val="00565307"/>
    <w:rsid w:val="0056625A"/>
    <w:rsid w:val="00566E65"/>
    <w:rsid w:val="00567040"/>
    <w:rsid w:val="005670AA"/>
    <w:rsid w:val="005716B8"/>
    <w:rsid w:val="00571702"/>
    <w:rsid w:val="00571F29"/>
    <w:rsid w:val="005739AB"/>
    <w:rsid w:val="005754F7"/>
    <w:rsid w:val="00575C75"/>
    <w:rsid w:val="00577582"/>
    <w:rsid w:val="00577BA1"/>
    <w:rsid w:val="00581057"/>
    <w:rsid w:val="005812BE"/>
    <w:rsid w:val="00581DC3"/>
    <w:rsid w:val="005821CF"/>
    <w:rsid w:val="0058298C"/>
    <w:rsid w:val="00582FEB"/>
    <w:rsid w:val="00583092"/>
    <w:rsid w:val="00583117"/>
    <w:rsid w:val="005840A7"/>
    <w:rsid w:val="00584184"/>
    <w:rsid w:val="00584A70"/>
    <w:rsid w:val="00584BE1"/>
    <w:rsid w:val="005856C5"/>
    <w:rsid w:val="00585DD4"/>
    <w:rsid w:val="00585E16"/>
    <w:rsid w:val="0058649C"/>
    <w:rsid w:val="00586CD2"/>
    <w:rsid w:val="00587072"/>
    <w:rsid w:val="005900F2"/>
    <w:rsid w:val="005918A4"/>
    <w:rsid w:val="00592A50"/>
    <w:rsid w:val="005939DE"/>
    <w:rsid w:val="0059404D"/>
    <w:rsid w:val="00594E03"/>
    <w:rsid w:val="00594FEE"/>
    <w:rsid w:val="00595213"/>
    <w:rsid w:val="005953F4"/>
    <w:rsid w:val="00595E4B"/>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BE2"/>
    <w:rsid w:val="005B1797"/>
    <w:rsid w:val="005B18D8"/>
    <w:rsid w:val="005B1CFC"/>
    <w:rsid w:val="005B1DD6"/>
    <w:rsid w:val="005B1E95"/>
    <w:rsid w:val="005B20E7"/>
    <w:rsid w:val="005B46B6"/>
    <w:rsid w:val="005B598A"/>
    <w:rsid w:val="005B6B3E"/>
    <w:rsid w:val="005B700E"/>
    <w:rsid w:val="005B7350"/>
    <w:rsid w:val="005C1C00"/>
    <w:rsid w:val="005C285D"/>
    <w:rsid w:val="005C4C12"/>
    <w:rsid w:val="005C4EBF"/>
    <w:rsid w:val="005C6159"/>
    <w:rsid w:val="005D00A5"/>
    <w:rsid w:val="005D00D6"/>
    <w:rsid w:val="005D07B2"/>
    <w:rsid w:val="005D07E3"/>
    <w:rsid w:val="005D0D93"/>
    <w:rsid w:val="005D1A14"/>
    <w:rsid w:val="005D26DF"/>
    <w:rsid w:val="005D2EDB"/>
    <w:rsid w:val="005D3674"/>
    <w:rsid w:val="005D4D30"/>
    <w:rsid w:val="005D4D37"/>
    <w:rsid w:val="005D5A02"/>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3FB"/>
    <w:rsid w:val="005F35FC"/>
    <w:rsid w:val="005F425D"/>
    <w:rsid w:val="005F53F2"/>
    <w:rsid w:val="005F610C"/>
    <w:rsid w:val="005F7C1D"/>
    <w:rsid w:val="006007C8"/>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108"/>
    <w:rsid w:val="00622D53"/>
    <w:rsid w:val="006237BD"/>
    <w:rsid w:val="00623998"/>
    <w:rsid w:val="006265F4"/>
    <w:rsid w:val="00627101"/>
    <w:rsid w:val="0062728A"/>
    <w:rsid w:val="00627351"/>
    <w:rsid w:val="00627E00"/>
    <w:rsid w:val="00630BF1"/>
    <w:rsid w:val="00630CC3"/>
    <w:rsid w:val="00630DD7"/>
    <w:rsid w:val="0063101C"/>
    <w:rsid w:val="00631658"/>
    <w:rsid w:val="00631744"/>
    <w:rsid w:val="00633389"/>
    <w:rsid w:val="00633C45"/>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8DA"/>
    <w:rsid w:val="0066349B"/>
    <w:rsid w:val="006657A3"/>
    <w:rsid w:val="006657EE"/>
    <w:rsid w:val="00666013"/>
    <w:rsid w:val="006675F2"/>
    <w:rsid w:val="00667A56"/>
    <w:rsid w:val="00670B9E"/>
    <w:rsid w:val="0067102D"/>
    <w:rsid w:val="00671A82"/>
    <w:rsid w:val="0067229B"/>
    <w:rsid w:val="00673A7C"/>
    <w:rsid w:val="00674311"/>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924"/>
    <w:rsid w:val="00697C38"/>
    <w:rsid w:val="006A0C17"/>
    <w:rsid w:val="006A0D8B"/>
    <w:rsid w:val="006A0F27"/>
    <w:rsid w:val="006A134C"/>
    <w:rsid w:val="006A14B3"/>
    <w:rsid w:val="006A1922"/>
    <w:rsid w:val="006A1F61"/>
    <w:rsid w:val="006A200B"/>
    <w:rsid w:val="006A26BE"/>
    <w:rsid w:val="006A2D46"/>
    <w:rsid w:val="006A3D5C"/>
    <w:rsid w:val="006A475C"/>
    <w:rsid w:val="006A6D19"/>
    <w:rsid w:val="006A7B7A"/>
    <w:rsid w:val="006A7DCE"/>
    <w:rsid w:val="006B0116"/>
    <w:rsid w:val="006B0566"/>
    <w:rsid w:val="006B2824"/>
    <w:rsid w:val="006B2F02"/>
    <w:rsid w:val="006B3E66"/>
    <w:rsid w:val="006B4238"/>
    <w:rsid w:val="006B44A1"/>
    <w:rsid w:val="006B5588"/>
    <w:rsid w:val="006B572D"/>
    <w:rsid w:val="006B5849"/>
    <w:rsid w:val="006B6951"/>
    <w:rsid w:val="006B739E"/>
    <w:rsid w:val="006B7A24"/>
    <w:rsid w:val="006C08B6"/>
    <w:rsid w:val="006C1293"/>
    <w:rsid w:val="006C12EC"/>
    <w:rsid w:val="006C135E"/>
    <w:rsid w:val="006C1D25"/>
    <w:rsid w:val="006C2081"/>
    <w:rsid w:val="006C3115"/>
    <w:rsid w:val="006C3873"/>
    <w:rsid w:val="006C3909"/>
    <w:rsid w:val="006C459C"/>
    <w:rsid w:val="006C47F0"/>
    <w:rsid w:val="006C679A"/>
    <w:rsid w:val="006C727E"/>
    <w:rsid w:val="006C778B"/>
    <w:rsid w:val="006C7907"/>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2AB8"/>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93D"/>
    <w:rsid w:val="00700C81"/>
    <w:rsid w:val="007010F4"/>
    <w:rsid w:val="00701157"/>
    <w:rsid w:val="007019A6"/>
    <w:rsid w:val="007019EA"/>
    <w:rsid w:val="007032AC"/>
    <w:rsid w:val="00703303"/>
    <w:rsid w:val="007035C9"/>
    <w:rsid w:val="00703C74"/>
    <w:rsid w:val="00704862"/>
    <w:rsid w:val="00704898"/>
    <w:rsid w:val="00705492"/>
    <w:rsid w:val="00705706"/>
    <w:rsid w:val="0070731F"/>
    <w:rsid w:val="00707B86"/>
    <w:rsid w:val="00710307"/>
    <w:rsid w:val="007120A5"/>
    <w:rsid w:val="00712311"/>
    <w:rsid w:val="00712DB8"/>
    <w:rsid w:val="007131F4"/>
    <w:rsid w:val="007132F5"/>
    <w:rsid w:val="00713EEE"/>
    <w:rsid w:val="00714C96"/>
    <w:rsid w:val="007154FC"/>
    <w:rsid w:val="0071687B"/>
    <w:rsid w:val="0071689A"/>
    <w:rsid w:val="00716F47"/>
    <w:rsid w:val="007170FC"/>
    <w:rsid w:val="007172B9"/>
    <w:rsid w:val="007204FD"/>
    <w:rsid w:val="007210AC"/>
    <w:rsid w:val="0072179E"/>
    <w:rsid w:val="00721CBC"/>
    <w:rsid w:val="007224D2"/>
    <w:rsid w:val="00722665"/>
    <w:rsid w:val="00723462"/>
    <w:rsid w:val="007248F1"/>
    <w:rsid w:val="00725ED3"/>
    <w:rsid w:val="007268F5"/>
    <w:rsid w:val="00726CC2"/>
    <w:rsid w:val="00730C32"/>
    <w:rsid w:val="00730C78"/>
    <w:rsid w:val="007319A4"/>
    <w:rsid w:val="00731BD1"/>
    <w:rsid w:val="00731D26"/>
    <w:rsid w:val="00731EC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0EA"/>
    <w:rsid w:val="00757100"/>
    <w:rsid w:val="00757281"/>
    <w:rsid w:val="007579D0"/>
    <w:rsid w:val="00757A3F"/>
    <w:rsid w:val="00757D6C"/>
    <w:rsid w:val="007602A3"/>
    <w:rsid w:val="00760462"/>
    <w:rsid w:val="007607B8"/>
    <w:rsid w:val="00760CCC"/>
    <w:rsid w:val="00760E9B"/>
    <w:rsid w:val="00761134"/>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846"/>
    <w:rsid w:val="007760A5"/>
    <w:rsid w:val="00776E6C"/>
    <w:rsid w:val="007811AE"/>
    <w:rsid w:val="007813EB"/>
    <w:rsid w:val="00781688"/>
    <w:rsid w:val="007821E6"/>
    <w:rsid w:val="00782D3C"/>
    <w:rsid w:val="0078387F"/>
    <w:rsid w:val="007839E7"/>
    <w:rsid w:val="00783E68"/>
    <w:rsid w:val="00784B86"/>
    <w:rsid w:val="00784CB7"/>
    <w:rsid w:val="007862B1"/>
    <w:rsid w:val="007876DF"/>
    <w:rsid w:val="0078774A"/>
    <w:rsid w:val="007912D3"/>
    <w:rsid w:val="00791764"/>
    <w:rsid w:val="00791B98"/>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FB6"/>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1B0"/>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CFA"/>
    <w:rsid w:val="007E2F6D"/>
    <w:rsid w:val="007E3AEE"/>
    <w:rsid w:val="007E46FE"/>
    <w:rsid w:val="007E54E1"/>
    <w:rsid w:val="007E6804"/>
    <w:rsid w:val="007E6E01"/>
    <w:rsid w:val="007E6FDE"/>
    <w:rsid w:val="007F12DE"/>
    <w:rsid w:val="007F1314"/>
    <w:rsid w:val="007F1F51"/>
    <w:rsid w:val="007F281F"/>
    <w:rsid w:val="007F3495"/>
    <w:rsid w:val="007F503F"/>
    <w:rsid w:val="007F5A5F"/>
    <w:rsid w:val="007F6722"/>
    <w:rsid w:val="007F72DC"/>
    <w:rsid w:val="008012F3"/>
    <w:rsid w:val="008013DA"/>
    <w:rsid w:val="00802CA2"/>
    <w:rsid w:val="0080437A"/>
    <w:rsid w:val="008061D6"/>
    <w:rsid w:val="008069F0"/>
    <w:rsid w:val="00807178"/>
    <w:rsid w:val="0080763E"/>
    <w:rsid w:val="00807F1E"/>
    <w:rsid w:val="00807F3B"/>
    <w:rsid w:val="008105B4"/>
    <w:rsid w:val="00810B05"/>
    <w:rsid w:val="00811D16"/>
    <w:rsid w:val="008128C9"/>
    <w:rsid w:val="00814170"/>
    <w:rsid w:val="00814DBD"/>
    <w:rsid w:val="00816505"/>
    <w:rsid w:val="00817461"/>
    <w:rsid w:val="00820257"/>
    <w:rsid w:val="0082102B"/>
    <w:rsid w:val="00821921"/>
    <w:rsid w:val="00821FD0"/>
    <w:rsid w:val="008223F5"/>
    <w:rsid w:val="008225FF"/>
    <w:rsid w:val="00822942"/>
    <w:rsid w:val="008229D3"/>
    <w:rsid w:val="00824F68"/>
    <w:rsid w:val="008258A1"/>
    <w:rsid w:val="00826193"/>
    <w:rsid w:val="008264EB"/>
    <w:rsid w:val="00830036"/>
    <w:rsid w:val="008305BE"/>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073"/>
    <w:rsid w:val="00847EB9"/>
    <w:rsid w:val="008504E0"/>
    <w:rsid w:val="00850570"/>
    <w:rsid w:val="00850857"/>
    <w:rsid w:val="00850AA1"/>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39"/>
    <w:rsid w:val="008702CB"/>
    <w:rsid w:val="0087155D"/>
    <w:rsid w:val="00871E55"/>
    <w:rsid w:val="0087341E"/>
    <w:rsid w:val="0087360C"/>
    <w:rsid w:val="00873923"/>
    <w:rsid w:val="00873E83"/>
    <w:rsid w:val="00873FE9"/>
    <w:rsid w:val="008743F2"/>
    <w:rsid w:val="00876911"/>
    <w:rsid w:val="008769B4"/>
    <w:rsid w:val="008777E0"/>
    <w:rsid w:val="00877F78"/>
    <w:rsid w:val="0088001E"/>
    <w:rsid w:val="00880500"/>
    <w:rsid w:val="00880C5E"/>
    <w:rsid w:val="00881C05"/>
    <w:rsid w:val="00881C22"/>
    <w:rsid w:val="0088384C"/>
    <w:rsid w:val="0088392A"/>
    <w:rsid w:val="00884204"/>
    <w:rsid w:val="008844B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9AF"/>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030"/>
    <w:rsid w:val="00903898"/>
    <w:rsid w:val="009041A1"/>
    <w:rsid w:val="0090481C"/>
    <w:rsid w:val="00904926"/>
    <w:rsid w:val="0090510C"/>
    <w:rsid w:val="0090584E"/>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27CBB"/>
    <w:rsid w:val="009304CF"/>
    <w:rsid w:val="00931A1F"/>
    <w:rsid w:val="009324BF"/>
    <w:rsid w:val="009334DB"/>
    <w:rsid w:val="009335A0"/>
    <w:rsid w:val="009339B2"/>
    <w:rsid w:val="0093460D"/>
    <w:rsid w:val="00934B33"/>
    <w:rsid w:val="00935003"/>
    <w:rsid w:val="009354D8"/>
    <w:rsid w:val="00935BEF"/>
    <w:rsid w:val="00936000"/>
    <w:rsid w:val="009365B5"/>
    <w:rsid w:val="0093713C"/>
    <w:rsid w:val="009374A0"/>
    <w:rsid w:val="00937B6A"/>
    <w:rsid w:val="00937C61"/>
    <w:rsid w:val="00937F5E"/>
    <w:rsid w:val="00940C2A"/>
    <w:rsid w:val="00941136"/>
    <w:rsid w:val="009414B2"/>
    <w:rsid w:val="00941728"/>
    <w:rsid w:val="00941924"/>
    <w:rsid w:val="0094684E"/>
    <w:rsid w:val="009471C4"/>
    <w:rsid w:val="00947D03"/>
    <w:rsid w:val="00950D11"/>
    <w:rsid w:val="0095145B"/>
    <w:rsid w:val="0095176C"/>
    <w:rsid w:val="0095199F"/>
    <w:rsid w:val="00953F12"/>
    <w:rsid w:val="00954F59"/>
    <w:rsid w:val="00955A1E"/>
    <w:rsid w:val="00955CC1"/>
    <w:rsid w:val="00955E87"/>
    <w:rsid w:val="00956D11"/>
    <w:rsid w:val="00960519"/>
    <w:rsid w:val="00960802"/>
    <w:rsid w:val="00961895"/>
    <w:rsid w:val="00962585"/>
    <w:rsid w:val="00962791"/>
    <w:rsid w:val="00963E00"/>
    <w:rsid w:val="0096457E"/>
    <w:rsid w:val="009647B3"/>
    <w:rsid w:val="009648D5"/>
    <w:rsid w:val="00965350"/>
    <w:rsid w:val="00965B76"/>
    <w:rsid w:val="00965E05"/>
    <w:rsid w:val="00965FCF"/>
    <w:rsid w:val="009666E0"/>
    <w:rsid w:val="00971CAE"/>
    <w:rsid w:val="0097234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3B5D"/>
    <w:rsid w:val="00984456"/>
    <w:rsid w:val="00984BDB"/>
    <w:rsid w:val="009851B0"/>
    <w:rsid w:val="00985291"/>
    <w:rsid w:val="009852C7"/>
    <w:rsid w:val="00987679"/>
    <w:rsid w:val="00987E76"/>
    <w:rsid w:val="00990375"/>
    <w:rsid w:val="00990561"/>
    <w:rsid w:val="00990C42"/>
    <w:rsid w:val="009911F4"/>
    <w:rsid w:val="00992C47"/>
    <w:rsid w:val="00993191"/>
    <w:rsid w:val="009934A9"/>
    <w:rsid w:val="00993B84"/>
    <w:rsid w:val="00994A77"/>
    <w:rsid w:val="00995045"/>
    <w:rsid w:val="00996C19"/>
    <w:rsid w:val="00997050"/>
    <w:rsid w:val="00997686"/>
    <w:rsid w:val="009978F4"/>
    <w:rsid w:val="009A05AC"/>
    <w:rsid w:val="009A171D"/>
    <w:rsid w:val="009A1B95"/>
    <w:rsid w:val="009A28C9"/>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631"/>
    <w:rsid w:val="009C780E"/>
    <w:rsid w:val="009C7DD3"/>
    <w:rsid w:val="009D03A4"/>
    <w:rsid w:val="009D158E"/>
    <w:rsid w:val="009D2415"/>
    <w:rsid w:val="009D2800"/>
    <w:rsid w:val="009D352B"/>
    <w:rsid w:val="009D3747"/>
    <w:rsid w:val="009D47AF"/>
    <w:rsid w:val="009D62B8"/>
    <w:rsid w:val="009D64FE"/>
    <w:rsid w:val="009D6D1A"/>
    <w:rsid w:val="009D7616"/>
    <w:rsid w:val="009D78BC"/>
    <w:rsid w:val="009E0111"/>
    <w:rsid w:val="009E05BD"/>
    <w:rsid w:val="009E0DCA"/>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9F7FDC"/>
    <w:rsid w:val="00A00BCA"/>
    <w:rsid w:val="00A00E74"/>
    <w:rsid w:val="00A0285A"/>
    <w:rsid w:val="00A04DB0"/>
    <w:rsid w:val="00A05F93"/>
    <w:rsid w:val="00A0752B"/>
    <w:rsid w:val="00A07ABD"/>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A1D"/>
    <w:rsid w:val="00A222D7"/>
    <w:rsid w:val="00A22548"/>
    <w:rsid w:val="00A22EB5"/>
    <w:rsid w:val="00A232D9"/>
    <w:rsid w:val="00A24827"/>
    <w:rsid w:val="00A249DB"/>
    <w:rsid w:val="00A24F80"/>
    <w:rsid w:val="00A25B36"/>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D93"/>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1E4"/>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00E6"/>
    <w:rsid w:val="00A8105B"/>
    <w:rsid w:val="00A8134C"/>
    <w:rsid w:val="00A81620"/>
    <w:rsid w:val="00A81DD5"/>
    <w:rsid w:val="00A8328A"/>
    <w:rsid w:val="00A85E5D"/>
    <w:rsid w:val="00A87140"/>
    <w:rsid w:val="00A872B9"/>
    <w:rsid w:val="00A905A7"/>
    <w:rsid w:val="00A9072D"/>
    <w:rsid w:val="00A9134F"/>
    <w:rsid w:val="00A921FF"/>
    <w:rsid w:val="00A926FF"/>
    <w:rsid w:val="00A93710"/>
    <w:rsid w:val="00A95C09"/>
    <w:rsid w:val="00A96293"/>
    <w:rsid w:val="00A96794"/>
    <w:rsid w:val="00A96817"/>
    <w:rsid w:val="00AA0AD8"/>
    <w:rsid w:val="00AA0D0C"/>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77"/>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B23"/>
    <w:rsid w:val="00B16E83"/>
    <w:rsid w:val="00B16F7B"/>
    <w:rsid w:val="00B176AF"/>
    <w:rsid w:val="00B2066D"/>
    <w:rsid w:val="00B20703"/>
    <w:rsid w:val="00B20F75"/>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3ABC"/>
    <w:rsid w:val="00B34ACD"/>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5BA"/>
    <w:rsid w:val="00B53B93"/>
    <w:rsid w:val="00B53D73"/>
    <w:rsid w:val="00B54C65"/>
    <w:rsid w:val="00B54F63"/>
    <w:rsid w:val="00B553D4"/>
    <w:rsid w:val="00B55600"/>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0749"/>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D2"/>
    <w:rsid w:val="00B941D0"/>
    <w:rsid w:val="00B95FE0"/>
    <w:rsid w:val="00B96B73"/>
    <w:rsid w:val="00B97237"/>
    <w:rsid w:val="00B975FA"/>
    <w:rsid w:val="00B97921"/>
    <w:rsid w:val="00B9796D"/>
    <w:rsid w:val="00B97D91"/>
    <w:rsid w:val="00BA2004"/>
    <w:rsid w:val="00BA2C64"/>
    <w:rsid w:val="00BA3554"/>
    <w:rsid w:val="00BA5790"/>
    <w:rsid w:val="00BA632C"/>
    <w:rsid w:val="00BA6878"/>
    <w:rsid w:val="00BA7FAD"/>
    <w:rsid w:val="00BB1A5D"/>
    <w:rsid w:val="00BB1C9B"/>
    <w:rsid w:val="00BB3575"/>
    <w:rsid w:val="00BB4ADD"/>
    <w:rsid w:val="00BB4BD6"/>
    <w:rsid w:val="00BB500A"/>
    <w:rsid w:val="00BB52F9"/>
    <w:rsid w:val="00BB5B35"/>
    <w:rsid w:val="00BB5B81"/>
    <w:rsid w:val="00BB5F0B"/>
    <w:rsid w:val="00BB682B"/>
    <w:rsid w:val="00BB6EAD"/>
    <w:rsid w:val="00BC0741"/>
    <w:rsid w:val="00BC0BAC"/>
    <w:rsid w:val="00BC1555"/>
    <w:rsid w:val="00BC1804"/>
    <w:rsid w:val="00BC2255"/>
    <w:rsid w:val="00BC256B"/>
    <w:rsid w:val="00BC2A11"/>
    <w:rsid w:val="00BC354F"/>
    <w:rsid w:val="00BC3E66"/>
    <w:rsid w:val="00BC4594"/>
    <w:rsid w:val="00BC4C35"/>
    <w:rsid w:val="00BC5080"/>
    <w:rsid w:val="00BC53C9"/>
    <w:rsid w:val="00BC5B58"/>
    <w:rsid w:val="00BC5FEE"/>
    <w:rsid w:val="00BC6493"/>
    <w:rsid w:val="00BC6807"/>
    <w:rsid w:val="00BC6985"/>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1C19"/>
    <w:rsid w:val="00BE3F61"/>
    <w:rsid w:val="00BE439E"/>
    <w:rsid w:val="00BE45B6"/>
    <w:rsid w:val="00BE54A9"/>
    <w:rsid w:val="00BE557F"/>
    <w:rsid w:val="00BE6363"/>
    <w:rsid w:val="00BE68BB"/>
    <w:rsid w:val="00BE6F5D"/>
    <w:rsid w:val="00BE7276"/>
    <w:rsid w:val="00BE78AA"/>
    <w:rsid w:val="00BE7FE1"/>
    <w:rsid w:val="00BF009A"/>
    <w:rsid w:val="00BF0913"/>
    <w:rsid w:val="00BF1194"/>
    <w:rsid w:val="00BF1E2F"/>
    <w:rsid w:val="00BF2B40"/>
    <w:rsid w:val="00BF4538"/>
    <w:rsid w:val="00BF46D6"/>
    <w:rsid w:val="00BF4E6B"/>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31E"/>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244"/>
    <w:rsid w:val="00C34414"/>
    <w:rsid w:val="00C346B2"/>
    <w:rsid w:val="00C34813"/>
    <w:rsid w:val="00C3484C"/>
    <w:rsid w:val="00C34B63"/>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0C71"/>
    <w:rsid w:val="00C71E26"/>
    <w:rsid w:val="00C71E28"/>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3D9"/>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81C"/>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0F"/>
    <w:rsid w:val="00D104E6"/>
    <w:rsid w:val="00D10B0C"/>
    <w:rsid w:val="00D11611"/>
    <w:rsid w:val="00D12DF9"/>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A6C"/>
    <w:rsid w:val="00D3620F"/>
    <w:rsid w:val="00D362DB"/>
    <w:rsid w:val="00D36D97"/>
    <w:rsid w:val="00D371A7"/>
    <w:rsid w:val="00D40327"/>
    <w:rsid w:val="00D411B6"/>
    <w:rsid w:val="00D42D0A"/>
    <w:rsid w:val="00D433D6"/>
    <w:rsid w:val="00D4557B"/>
    <w:rsid w:val="00D45BA2"/>
    <w:rsid w:val="00D463EA"/>
    <w:rsid w:val="00D46D5B"/>
    <w:rsid w:val="00D46FA8"/>
    <w:rsid w:val="00D47316"/>
    <w:rsid w:val="00D4736F"/>
    <w:rsid w:val="00D47541"/>
    <w:rsid w:val="00D47A5B"/>
    <w:rsid w:val="00D47A9C"/>
    <w:rsid w:val="00D50810"/>
    <w:rsid w:val="00D50B56"/>
    <w:rsid w:val="00D516BE"/>
    <w:rsid w:val="00D52CC7"/>
    <w:rsid w:val="00D52D0B"/>
    <w:rsid w:val="00D5440E"/>
    <w:rsid w:val="00D54E6F"/>
    <w:rsid w:val="00D5541F"/>
    <w:rsid w:val="00D554C3"/>
    <w:rsid w:val="00D562B1"/>
    <w:rsid w:val="00D5674E"/>
    <w:rsid w:val="00D56D2A"/>
    <w:rsid w:val="00D57126"/>
    <w:rsid w:val="00D571F0"/>
    <w:rsid w:val="00D57531"/>
    <w:rsid w:val="00D60B59"/>
    <w:rsid w:val="00D60E8B"/>
    <w:rsid w:val="00D612BC"/>
    <w:rsid w:val="00D61B60"/>
    <w:rsid w:val="00D61D87"/>
    <w:rsid w:val="00D627D0"/>
    <w:rsid w:val="00D62C0F"/>
    <w:rsid w:val="00D65BF2"/>
    <w:rsid w:val="00D65E4E"/>
    <w:rsid w:val="00D65EBA"/>
    <w:rsid w:val="00D66FF5"/>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A2C"/>
    <w:rsid w:val="00DD3E3D"/>
    <w:rsid w:val="00DD4F48"/>
    <w:rsid w:val="00DD51F0"/>
    <w:rsid w:val="00DD56AA"/>
    <w:rsid w:val="00DD5CF9"/>
    <w:rsid w:val="00DD608D"/>
    <w:rsid w:val="00DD66E7"/>
    <w:rsid w:val="00DD6FDA"/>
    <w:rsid w:val="00DE1323"/>
    <w:rsid w:val="00DE134D"/>
    <w:rsid w:val="00DE1C00"/>
    <w:rsid w:val="00DE2630"/>
    <w:rsid w:val="00DE26E4"/>
    <w:rsid w:val="00DE3538"/>
    <w:rsid w:val="00DE3C28"/>
    <w:rsid w:val="00DE4085"/>
    <w:rsid w:val="00DE492D"/>
    <w:rsid w:val="00DE5B89"/>
    <w:rsid w:val="00DE5EB2"/>
    <w:rsid w:val="00DE65EA"/>
    <w:rsid w:val="00DE7B31"/>
    <w:rsid w:val="00DE7F8F"/>
    <w:rsid w:val="00DF11C4"/>
    <w:rsid w:val="00DF1625"/>
    <w:rsid w:val="00DF19A1"/>
    <w:rsid w:val="00DF5182"/>
    <w:rsid w:val="00DF5E40"/>
    <w:rsid w:val="00DF68A6"/>
    <w:rsid w:val="00DF7255"/>
    <w:rsid w:val="00E01503"/>
    <w:rsid w:val="00E01DB2"/>
    <w:rsid w:val="00E020C1"/>
    <w:rsid w:val="00E02F60"/>
    <w:rsid w:val="00E038DA"/>
    <w:rsid w:val="00E040F0"/>
    <w:rsid w:val="00E04174"/>
    <w:rsid w:val="00E04589"/>
    <w:rsid w:val="00E045AE"/>
    <w:rsid w:val="00E046C2"/>
    <w:rsid w:val="00E04FA9"/>
    <w:rsid w:val="00E05312"/>
    <w:rsid w:val="00E05426"/>
    <w:rsid w:val="00E05F32"/>
    <w:rsid w:val="00E06753"/>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BCC"/>
    <w:rsid w:val="00E326DD"/>
    <w:rsid w:val="00E327B8"/>
    <w:rsid w:val="00E33A2B"/>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761"/>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566"/>
    <w:rsid w:val="00E90C9E"/>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8B0"/>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744"/>
    <w:rsid w:val="00ED4C1D"/>
    <w:rsid w:val="00ED561E"/>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40D"/>
    <w:rsid w:val="00F15176"/>
    <w:rsid w:val="00F154A2"/>
    <w:rsid w:val="00F15F72"/>
    <w:rsid w:val="00F16EF4"/>
    <w:rsid w:val="00F1738A"/>
    <w:rsid w:val="00F1750D"/>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161"/>
    <w:rsid w:val="00F36E1F"/>
    <w:rsid w:val="00F377C0"/>
    <w:rsid w:val="00F37F2C"/>
    <w:rsid w:val="00F400E7"/>
    <w:rsid w:val="00F403A5"/>
    <w:rsid w:val="00F406AC"/>
    <w:rsid w:val="00F40755"/>
    <w:rsid w:val="00F40D4D"/>
    <w:rsid w:val="00F4140F"/>
    <w:rsid w:val="00F419C7"/>
    <w:rsid w:val="00F4395E"/>
    <w:rsid w:val="00F449C0"/>
    <w:rsid w:val="00F44EBD"/>
    <w:rsid w:val="00F4506C"/>
    <w:rsid w:val="00F45B4D"/>
    <w:rsid w:val="00F45B8B"/>
    <w:rsid w:val="00F51B3A"/>
    <w:rsid w:val="00F52101"/>
    <w:rsid w:val="00F52780"/>
    <w:rsid w:val="00F53525"/>
    <w:rsid w:val="00F546D0"/>
    <w:rsid w:val="00F546F2"/>
    <w:rsid w:val="00F5526F"/>
    <w:rsid w:val="00F55654"/>
    <w:rsid w:val="00F556B0"/>
    <w:rsid w:val="00F562EA"/>
    <w:rsid w:val="00F5653D"/>
    <w:rsid w:val="00F60675"/>
    <w:rsid w:val="00F607C7"/>
    <w:rsid w:val="00F60A05"/>
    <w:rsid w:val="00F60A09"/>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AA9"/>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90C"/>
    <w:rsid w:val="00FD7291"/>
    <w:rsid w:val="00FD7772"/>
    <w:rsid w:val="00FE1316"/>
    <w:rsid w:val="00FE1713"/>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598684445">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6305295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77BF8-D28E-4F2C-993D-BB45C16FA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66</Pages>
  <Words>20541</Words>
  <Characters>117086</Characters>
  <Application>Microsoft Office Word</Application>
  <DocSecurity>0</DocSecurity>
  <Lines>975</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137353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279</cp:revision>
  <cp:lastPrinted>2018-02-16T07:12:00Z</cp:lastPrinted>
  <dcterms:created xsi:type="dcterms:W3CDTF">2022-10-31T10:53:00Z</dcterms:created>
  <dcterms:modified xsi:type="dcterms:W3CDTF">2024-11-27T06:13:00Z</dcterms:modified>
</cp:coreProperties>
</file>